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45040" w14:textId="77777777" w:rsidR="00651CA2" w:rsidRPr="00DF5C4D" w:rsidRDefault="00651CA2" w:rsidP="00651CA2">
      <w:pPr>
        <w:jc w:val="right"/>
        <w:rPr>
          <w:lang w:val="et-EE"/>
        </w:rPr>
      </w:pPr>
      <w:r w:rsidRPr="00DF5C4D">
        <w:rPr>
          <w:lang w:val="et-EE"/>
        </w:rPr>
        <w:t>EELNÕU</w:t>
      </w:r>
    </w:p>
    <w:p w14:paraId="4AB781FD" w14:textId="489E6A7D" w:rsidR="00651CA2" w:rsidRPr="00DF5C4D" w:rsidRDefault="00341C64" w:rsidP="00651CA2">
      <w:pPr>
        <w:jc w:val="right"/>
        <w:rPr>
          <w:lang w:val="et-EE"/>
        </w:rPr>
      </w:pPr>
      <w:r>
        <w:rPr>
          <w:lang w:val="et-EE"/>
        </w:rPr>
        <w:t>1</w:t>
      </w:r>
      <w:r w:rsidR="00C94C8E">
        <w:rPr>
          <w:lang w:val="et-EE"/>
        </w:rPr>
        <w:t>7</w:t>
      </w:r>
      <w:r w:rsidR="00651CA2" w:rsidRPr="00DF5C4D">
        <w:rPr>
          <w:lang w:val="et-EE"/>
        </w:rPr>
        <w:t>.</w:t>
      </w:r>
      <w:r w:rsidR="00F87305">
        <w:rPr>
          <w:lang w:val="et-EE"/>
        </w:rPr>
        <w:t>11</w:t>
      </w:r>
      <w:r w:rsidR="00651CA2" w:rsidRPr="00DF5C4D">
        <w:rPr>
          <w:lang w:val="et-EE"/>
        </w:rPr>
        <w:t>.202</w:t>
      </w:r>
      <w:r w:rsidR="00651CA2">
        <w:rPr>
          <w:lang w:val="et-EE"/>
        </w:rPr>
        <w:t>3</w:t>
      </w:r>
    </w:p>
    <w:p w14:paraId="7D029F79" w14:textId="77777777" w:rsidR="00651CA2" w:rsidRPr="00DF5C4D" w:rsidRDefault="00651CA2" w:rsidP="00651CA2">
      <w:pPr>
        <w:jc w:val="both"/>
        <w:rPr>
          <w:lang w:val="et-EE"/>
        </w:rPr>
      </w:pPr>
    </w:p>
    <w:p w14:paraId="68ACD99E" w14:textId="3495DC62" w:rsidR="00651CA2" w:rsidRPr="00DF5C4D" w:rsidRDefault="00651CA2" w:rsidP="00651CA2">
      <w:pPr>
        <w:jc w:val="center"/>
        <w:rPr>
          <w:b/>
          <w:sz w:val="32"/>
          <w:lang w:val="et-EE"/>
        </w:rPr>
      </w:pPr>
      <w:r w:rsidRPr="00DF5C4D">
        <w:rPr>
          <w:b/>
          <w:sz w:val="32"/>
          <w:lang w:val="et-EE"/>
        </w:rPr>
        <w:t>Liiklusseaduse</w:t>
      </w:r>
      <w:r w:rsidR="006B695D">
        <w:rPr>
          <w:b/>
          <w:sz w:val="32"/>
          <w:lang w:val="et-EE"/>
        </w:rPr>
        <w:t xml:space="preserve"> ning</w:t>
      </w:r>
      <w:r>
        <w:rPr>
          <w:b/>
          <w:sz w:val="32"/>
          <w:lang w:val="et-EE"/>
        </w:rPr>
        <w:t xml:space="preserve"> politsei- ja piirivalve seaduse</w:t>
      </w:r>
      <w:r w:rsidRPr="00DF5C4D">
        <w:rPr>
          <w:b/>
          <w:sz w:val="32"/>
          <w:lang w:val="et-EE"/>
        </w:rPr>
        <w:t xml:space="preserve"> muutmise seadus</w:t>
      </w:r>
    </w:p>
    <w:p w14:paraId="4A257B8F" w14:textId="77777777" w:rsidR="00651CA2" w:rsidRPr="00DF5C4D" w:rsidRDefault="00651CA2" w:rsidP="00651CA2">
      <w:pPr>
        <w:autoSpaceDE w:val="0"/>
        <w:autoSpaceDN w:val="0"/>
        <w:adjustRightInd w:val="0"/>
        <w:jc w:val="both"/>
        <w:rPr>
          <w:b/>
          <w:bCs/>
          <w:lang w:val="et-EE"/>
        </w:rPr>
      </w:pPr>
    </w:p>
    <w:p w14:paraId="1B01EBC7" w14:textId="77777777" w:rsidR="00651CA2" w:rsidRPr="006E0A4C" w:rsidRDefault="00651CA2" w:rsidP="00651CA2">
      <w:pPr>
        <w:autoSpaceDE w:val="0"/>
        <w:autoSpaceDN w:val="0"/>
        <w:adjustRightInd w:val="0"/>
        <w:jc w:val="both"/>
        <w:rPr>
          <w:b/>
          <w:bCs/>
          <w:lang w:val="et-EE"/>
        </w:rPr>
      </w:pPr>
      <w:r w:rsidRPr="006E0A4C">
        <w:rPr>
          <w:b/>
          <w:bCs/>
          <w:lang w:val="et-EE"/>
        </w:rPr>
        <w:t>§ 1. Lii</w:t>
      </w:r>
      <w:commentRangeStart w:id="0"/>
      <w:r w:rsidRPr="006E0A4C">
        <w:rPr>
          <w:b/>
          <w:bCs/>
          <w:lang w:val="et-EE"/>
        </w:rPr>
        <w:t>klusseaduse</w:t>
      </w:r>
      <w:commentRangeEnd w:id="0"/>
      <w:r w:rsidR="00CB44C8">
        <w:rPr>
          <w:rStyle w:val="Kommentaariviide"/>
          <w:rFonts w:eastAsia="Calibri"/>
        </w:rPr>
        <w:commentReference w:id="0"/>
      </w:r>
      <w:r w:rsidRPr="006E0A4C">
        <w:rPr>
          <w:b/>
          <w:bCs/>
          <w:lang w:val="et-EE"/>
        </w:rPr>
        <w:t xml:space="preserve"> muutmine </w:t>
      </w:r>
    </w:p>
    <w:p w14:paraId="33BEE811" w14:textId="77777777" w:rsidR="00651CA2" w:rsidRDefault="00651CA2" w:rsidP="00651CA2">
      <w:pPr>
        <w:autoSpaceDE w:val="0"/>
        <w:autoSpaceDN w:val="0"/>
        <w:adjustRightInd w:val="0"/>
        <w:jc w:val="both"/>
        <w:rPr>
          <w:lang w:val="et-EE"/>
        </w:rPr>
      </w:pPr>
    </w:p>
    <w:p w14:paraId="3DD9A58C" w14:textId="77777777" w:rsidR="00651CA2" w:rsidRPr="00DF5C4D" w:rsidRDefault="00651CA2" w:rsidP="00651CA2">
      <w:pPr>
        <w:autoSpaceDE w:val="0"/>
        <w:autoSpaceDN w:val="0"/>
        <w:adjustRightInd w:val="0"/>
        <w:jc w:val="both"/>
        <w:rPr>
          <w:lang w:val="et-EE"/>
        </w:rPr>
      </w:pPr>
      <w:r w:rsidRPr="00DF5C4D">
        <w:rPr>
          <w:lang w:val="et-EE"/>
        </w:rPr>
        <w:t>Liiklusseaduses tehakse järgmised muudatused:</w:t>
      </w:r>
    </w:p>
    <w:p w14:paraId="61B0CFBD" w14:textId="77777777" w:rsidR="00651CA2" w:rsidRDefault="00651CA2" w:rsidP="00651CA2">
      <w:pPr>
        <w:tabs>
          <w:tab w:val="left" w:pos="426"/>
        </w:tabs>
        <w:jc w:val="both"/>
        <w:rPr>
          <w:rFonts w:eastAsia="Calibri"/>
          <w:bCs/>
          <w:lang w:val="et-EE"/>
        </w:rPr>
      </w:pPr>
    </w:p>
    <w:p w14:paraId="571E645E" w14:textId="77777777" w:rsidR="00651CA2" w:rsidRPr="000E4555" w:rsidRDefault="00651CA2" w:rsidP="00651CA2">
      <w:pPr>
        <w:pStyle w:val="Loendilik"/>
        <w:tabs>
          <w:tab w:val="left" w:pos="0"/>
        </w:tabs>
        <w:ind w:left="0"/>
        <w:contextualSpacing w:val="0"/>
        <w:jc w:val="both"/>
        <w:rPr>
          <w:lang w:val="et-EE"/>
        </w:rPr>
      </w:pPr>
      <w:r>
        <w:rPr>
          <w:rFonts w:eastAsia="Calibri"/>
          <w:b/>
          <w:lang w:val="et-EE"/>
        </w:rPr>
        <w:t>1</w:t>
      </w:r>
      <w:r w:rsidRPr="009A07AD">
        <w:rPr>
          <w:rFonts w:eastAsia="Calibri"/>
          <w:b/>
          <w:lang w:val="et-EE"/>
        </w:rPr>
        <w:t>)</w:t>
      </w:r>
      <w:r>
        <w:rPr>
          <w:rFonts w:eastAsia="Calibri"/>
          <w:bCs/>
          <w:lang w:val="et-EE"/>
        </w:rPr>
        <w:t xml:space="preserve"> </w:t>
      </w:r>
      <w:r w:rsidRPr="000E4555">
        <w:rPr>
          <w:lang w:val="et-EE"/>
        </w:rPr>
        <w:t>paragrahvi 2 täiendatakse punktiga 3</w:t>
      </w:r>
      <w:r w:rsidRPr="000E4555">
        <w:rPr>
          <w:vertAlign w:val="superscript"/>
          <w:lang w:val="et-EE"/>
        </w:rPr>
        <w:t>1</w:t>
      </w:r>
      <w:r w:rsidRPr="000E4555">
        <w:rPr>
          <w:lang w:val="et-EE"/>
        </w:rPr>
        <w:t xml:space="preserve"> järgmises sõnastuses:</w:t>
      </w:r>
    </w:p>
    <w:p w14:paraId="43FD5AC4" w14:textId="77777777" w:rsidR="00651CA2" w:rsidRPr="000E4555" w:rsidRDefault="00651CA2" w:rsidP="00651CA2">
      <w:pPr>
        <w:jc w:val="both"/>
        <w:rPr>
          <w:lang w:val="et-EE"/>
        </w:rPr>
      </w:pPr>
    </w:p>
    <w:p w14:paraId="698FEB44" w14:textId="77777777" w:rsidR="00651CA2" w:rsidRDefault="00651CA2" w:rsidP="00651CA2">
      <w:pPr>
        <w:tabs>
          <w:tab w:val="left" w:pos="426"/>
        </w:tabs>
        <w:jc w:val="both"/>
        <w:rPr>
          <w:rFonts w:eastAsia="Calibri"/>
          <w:bCs/>
          <w:lang w:val="et-EE"/>
        </w:rPr>
      </w:pPr>
      <w:r w:rsidRPr="00874D96">
        <w:rPr>
          <w:lang w:val="et-EE"/>
        </w:rPr>
        <w:t>„3</w:t>
      </w:r>
      <w:r w:rsidRPr="00874D96">
        <w:rPr>
          <w:vertAlign w:val="superscript"/>
          <w:lang w:val="et-EE"/>
        </w:rPr>
        <w:t>1</w:t>
      </w:r>
      <w:r w:rsidRPr="00874D96">
        <w:rPr>
          <w:lang w:val="et-EE"/>
        </w:rPr>
        <w:t>)</w:t>
      </w:r>
      <w:r>
        <w:rPr>
          <w:rFonts w:eastAsia="Calibri"/>
          <w:bCs/>
          <w:lang w:val="et-EE"/>
        </w:rPr>
        <w:t xml:space="preserve"> </w:t>
      </w:r>
      <w:r>
        <w:rPr>
          <w:rFonts w:eastAsia="Calibri"/>
          <w:b/>
          <w:lang w:val="et-EE"/>
        </w:rPr>
        <w:t>a</w:t>
      </w:r>
      <w:r w:rsidRPr="00D25762">
        <w:rPr>
          <w:rFonts w:eastAsia="Calibri"/>
          <w:b/>
          <w:lang w:val="et-EE"/>
        </w:rPr>
        <w:t>utomaatne liiklusjärelevalve süsteem</w:t>
      </w:r>
      <w:r w:rsidRPr="00140D0B">
        <w:rPr>
          <w:rFonts w:eastAsia="Calibri"/>
          <w:bCs/>
          <w:lang w:val="et-EE"/>
        </w:rPr>
        <w:t xml:space="preserve"> on tehnoloogiliste seadmete kogum, mis koosneb </w:t>
      </w:r>
      <w:commentRangeStart w:id="1"/>
      <w:r w:rsidRPr="00140D0B">
        <w:rPr>
          <w:rFonts w:eastAsia="Calibri"/>
          <w:bCs/>
          <w:lang w:val="et-EE"/>
        </w:rPr>
        <w:t>järelevalvekaamerast</w:t>
      </w:r>
      <w:commentRangeEnd w:id="1"/>
      <w:r w:rsidR="00173BE5">
        <w:rPr>
          <w:rStyle w:val="Kommentaariviide"/>
          <w:rFonts w:eastAsia="Calibri"/>
        </w:rPr>
        <w:commentReference w:id="1"/>
      </w:r>
      <w:r w:rsidRPr="00140D0B">
        <w:rPr>
          <w:rFonts w:eastAsia="Calibri"/>
          <w:bCs/>
          <w:lang w:val="et-EE"/>
        </w:rPr>
        <w:t>, sõidukiiruse mõõtmisel kiirusmõõturist, dokumenteerimisseadmest ja muudest vajalikest lisaseadmetest, mis on ette nähtud liiklusalase õigusrikkumise fikseerimiseks ning mille salvestist on õigus kasutada mootorsõiduki ja selle juhi, mootorsõiduki omaniku või vastutava kasutaja tuvastamiseks</w:t>
      </w:r>
      <w:r>
        <w:rPr>
          <w:rFonts w:eastAsia="Calibri"/>
          <w:bCs/>
          <w:lang w:val="et-EE"/>
        </w:rPr>
        <w:t>;“;</w:t>
      </w:r>
    </w:p>
    <w:p w14:paraId="51417647" w14:textId="77777777" w:rsidR="00651CA2" w:rsidRDefault="00651CA2" w:rsidP="00651CA2">
      <w:pPr>
        <w:jc w:val="both"/>
        <w:rPr>
          <w:lang w:val="et-EE"/>
        </w:rPr>
      </w:pPr>
      <w:bookmarkStart w:id="2" w:name="para1lg1p3"/>
      <w:bookmarkStart w:id="3" w:name="para2lg1p93"/>
      <w:bookmarkEnd w:id="2"/>
      <w:bookmarkEnd w:id="3"/>
    </w:p>
    <w:p w14:paraId="5763752E" w14:textId="74347297" w:rsidR="00651CA2" w:rsidRDefault="00651CA2" w:rsidP="00651CA2">
      <w:pPr>
        <w:jc w:val="both"/>
        <w:rPr>
          <w:lang w:val="et-EE"/>
        </w:rPr>
      </w:pPr>
      <w:r w:rsidRPr="006902B1">
        <w:rPr>
          <w:b/>
          <w:bCs/>
          <w:lang w:val="et-EE"/>
        </w:rPr>
        <w:t>2)</w:t>
      </w:r>
      <w:r w:rsidR="00D457CF">
        <w:rPr>
          <w:b/>
          <w:bCs/>
          <w:lang w:val="et-EE"/>
        </w:rPr>
        <w:t xml:space="preserve"> </w:t>
      </w:r>
      <w:r>
        <w:rPr>
          <w:lang w:val="et-EE"/>
        </w:rPr>
        <w:t>paragrahvi 2 punktis 52 asendatakse sõna „laadimise“ tekstiosaga „</w:t>
      </w:r>
      <w:r w:rsidRPr="00B01188">
        <w:rPr>
          <w:iCs/>
          <w:lang w:val="et-EE"/>
        </w:rPr>
        <w:t>peale- või mahalaadimise</w:t>
      </w:r>
      <w:r>
        <w:rPr>
          <w:iCs/>
          <w:lang w:val="et-EE"/>
        </w:rPr>
        <w:t>“;</w:t>
      </w:r>
    </w:p>
    <w:p w14:paraId="1D935B6D" w14:textId="77777777" w:rsidR="00651CA2" w:rsidRPr="00DF5C4D" w:rsidRDefault="00651CA2" w:rsidP="00651CA2">
      <w:pPr>
        <w:jc w:val="both"/>
        <w:rPr>
          <w:lang w:val="et-EE"/>
        </w:rPr>
      </w:pPr>
    </w:p>
    <w:p w14:paraId="392725C9" w14:textId="77777777" w:rsidR="00651CA2" w:rsidRPr="00DF5C4D" w:rsidRDefault="00651CA2" w:rsidP="00651CA2">
      <w:pPr>
        <w:tabs>
          <w:tab w:val="left" w:pos="426"/>
        </w:tabs>
        <w:ind w:right="57"/>
        <w:jc w:val="both"/>
        <w:rPr>
          <w:rFonts w:eastAsia="Calibri"/>
          <w:lang w:val="et-EE"/>
        </w:rPr>
      </w:pPr>
      <w:r>
        <w:rPr>
          <w:rFonts w:eastAsia="Calibri"/>
          <w:b/>
          <w:lang w:val="et-EE"/>
        </w:rPr>
        <w:t>3</w:t>
      </w:r>
      <w:r w:rsidRPr="00DF5C4D">
        <w:rPr>
          <w:rFonts w:eastAsia="Calibri"/>
          <w:b/>
          <w:lang w:val="et-EE"/>
        </w:rPr>
        <w:t>)</w:t>
      </w:r>
      <w:r w:rsidRPr="00DF5C4D">
        <w:rPr>
          <w:rFonts w:eastAsia="Calibri"/>
          <w:lang w:val="et-EE"/>
        </w:rPr>
        <w:t xml:space="preserve"> paragrahvi 20 </w:t>
      </w:r>
      <w:r>
        <w:rPr>
          <w:rFonts w:eastAsia="Calibri"/>
          <w:lang w:val="et-EE"/>
        </w:rPr>
        <w:t>lõiked</w:t>
      </w:r>
      <w:r w:rsidRPr="00DF5C4D">
        <w:rPr>
          <w:rFonts w:eastAsia="Calibri"/>
          <w:lang w:val="et-EE"/>
        </w:rPr>
        <w:t xml:space="preserve"> 3</w:t>
      </w:r>
      <w:r>
        <w:rPr>
          <w:rFonts w:eastAsia="Calibri"/>
          <w:lang w:val="et-EE"/>
        </w:rPr>
        <w:t xml:space="preserve"> ja 4</w:t>
      </w:r>
      <w:r w:rsidRPr="00DF5C4D">
        <w:rPr>
          <w:rFonts w:eastAsia="Calibri"/>
          <w:lang w:val="et-EE"/>
        </w:rPr>
        <w:t xml:space="preserve"> muudetakse </w:t>
      </w:r>
      <w:r>
        <w:rPr>
          <w:rFonts w:eastAsia="Calibri"/>
          <w:lang w:val="et-EE"/>
        </w:rPr>
        <w:t>ning</w:t>
      </w:r>
      <w:r w:rsidRPr="00DF5C4D">
        <w:rPr>
          <w:rFonts w:eastAsia="Calibri"/>
          <w:lang w:val="et-EE"/>
        </w:rPr>
        <w:t xml:space="preserve"> sõnastatakse järgmiselt:</w:t>
      </w:r>
    </w:p>
    <w:p w14:paraId="2DE16AE9" w14:textId="77777777" w:rsidR="00651CA2" w:rsidRPr="00DF5C4D" w:rsidRDefault="00651CA2" w:rsidP="00651CA2">
      <w:pPr>
        <w:pStyle w:val="Normaallaadveeb"/>
        <w:spacing w:before="0" w:after="0" w:afterAutospacing="0"/>
        <w:jc w:val="both"/>
        <w:rPr>
          <w:lang w:val="et-EE"/>
        </w:rPr>
      </w:pPr>
      <w:bookmarkStart w:id="4" w:name="para20lg2"/>
      <w:bookmarkEnd w:id="4"/>
    </w:p>
    <w:p w14:paraId="3BCF2CC9" w14:textId="1B1D06A4" w:rsidR="00651CA2" w:rsidRDefault="00651CA2" w:rsidP="00651CA2">
      <w:pPr>
        <w:pStyle w:val="Normaallaadveeb"/>
        <w:spacing w:before="0" w:after="0" w:afterAutospacing="0"/>
        <w:jc w:val="both"/>
        <w:rPr>
          <w:lang w:val="et-EE"/>
        </w:rPr>
      </w:pPr>
      <w:r w:rsidRPr="00DF5C4D">
        <w:rPr>
          <w:lang w:val="et-EE"/>
        </w:rPr>
        <w:t>„</w:t>
      </w:r>
      <w:bookmarkStart w:id="5" w:name="para20lg3"/>
      <w:bookmarkEnd w:id="5"/>
      <w:r w:rsidRPr="00DF5C4D">
        <w:rPr>
          <w:lang w:val="et-EE"/>
        </w:rPr>
        <w:t>(3)</w:t>
      </w:r>
      <w:r w:rsidR="00D457CF">
        <w:rPr>
          <w:lang w:val="et-EE"/>
        </w:rPr>
        <w:t xml:space="preserve"> </w:t>
      </w:r>
      <w:r w:rsidRPr="00DF5C4D">
        <w:rPr>
          <w:lang w:val="et-EE"/>
        </w:rPr>
        <w:t xml:space="preserve">Asula sõiduteel tohib sõidukit peatada või parkida ühes reas, </w:t>
      </w:r>
      <w:r>
        <w:rPr>
          <w:lang w:val="et-EE"/>
        </w:rPr>
        <w:t xml:space="preserve">sealjuures </w:t>
      </w:r>
      <w:r w:rsidRPr="00DF5C4D">
        <w:rPr>
          <w:lang w:val="et-EE"/>
        </w:rPr>
        <w:t xml:space="preserve">kaherattalist jalgratast, kaherattalist </w:t>
      </w:r>
      <w:proofErr w:type="spellStart"/>
      <w:r w:rsidRPr="00DF5C4D">
        <w:rPr>
          <w:lang w:val="et-EE"/>
        </w:rPr>
        <w:t>pisimopeedi</w:t>
      </w:r>
      <w:proofErr w:type="spellEnd"/>
      <w:r w:rsidRPr="00DF5C4D">
        <w:rPr>
          <w:lang w:val="et-EE"/>
        </w:rPr>
        <w:t xml:space="preserve">, kaherattalist mopeedi ja kaherattalist külghaagiseta mootorratast ning ühe- või kaherattalist </w:t>
      </w:r>
      <w:proofErr w:type="spellStart"/>
      <w:r w:rsidRPr="00DF5C4D">
        <w:rPr>
          <w:lang w:val="et-EE"/>
        </w:rPr>
        <w:t>kergliikurit</w:t>
      </w:r>
      <w:proofErr w:type="spellEnd"/>
      <w:r w:rsidRPr="00DF5C4D">
        <w:rPr>
          <w:lang w:val="et-EE"/>
        </w:rPr>
        <w:t xml:space="preserve"> kõrvuti </w:t>
      </w:r>
      <w:r>
        <w:rPr>
          <w:lang w:val="et-EE"/>
        </w:rPr>
        <w:t xml:space="preserve">ka </w:t>
      </w:r>
      <w:r w:rsidRPr="00DF5C4D">
        <w:rPr>
          <w:lang w:val="et-EE"/>
        </w:rPr>
        <w:t xml:space="preserve">kahes reas, </w:t>
      </w:r>
      <w:r>
        <w:rPr>
          <w:lang w:val="et-EE"/>
        </w:rPr>
        <w:t>arvestades</w:t>
      </w:r>
      <w:r w:rsidR="00AE11DC">
        <w:rPr>
          <w:lang w:val="et-EE"/>
        </w:rPr>
        <w:t>,</w:t>
      </w:r>
      <w:r>
        <w:rPr>
          <w:lang w:val="et-EE"/>
        </w:rPr>
        <w:t xml:space="preserve"> et </w:t>
      </w:r>
      <w:r w:rsidRPr="00DF5C4D">
        <w:rPr>
          <w:lang w:val="et-EE"/>
        </w:rPr>
        <w:t xml:space="preserve">sõiduki </w:t>
      </w:r>
      <w:proofErr w:type="spellStart"/>
      <w:r w:rsidRPr="00DF5C4D">
        <w:rPr>
          <w:lang w:val="et-EE"/>
        </w:rPr>
        <w:t>pikitelg</w:t>
      </w:r>
      <w:proofErr w:type="spellEnd"/>
      <w:r w:rsidRPr="00DF5C4D">
        <w:rPr>
          <w:lang w:val="et-EE"/>
        </w:rPr>
        <w:t xml:space="preserve"> peab olema rööpne sõidutee</w:t>
      </w:r>
      <w:r>
        <w:rPr>
          <w:lang w:val="et-EE"/>
        </w:rPr>
        <w:t xml:space="preserve"> </w:t>
      </w:r>
      <w:r w:rsidRPr="00DF5C4D">
        <w:rPr>
          <w:lang w:val="et-EE"/>
        </w:rPr>
        <w:t>äärega ja takistuse puudumise</w:t>
      </w:r>
      <w:r w:rsidR="00BD447B">
        <w:rPr>
          <w:lang w:val="et-EE"/>
        </w:rPr>
        <w:t xml:space="preserve"> korra</w:t>
      </w:r>
      <w:r w:rsidRPr="00DF5C4D">
        <w:rPr>
          <w:lang w:val="et-EE"/>
        </w:rPr>
        <w:t>l ei tohi sõiduk olla kaugemal kui 0,2 meetrit sõidutee</w:t>
      </w:r>
      <w:r>
        <w:rPr>
          <w:lang w:val="et-EE"/>
        </w:rPr>
        <w:t xml:space="preserve"> </w:t>
      </w:r>
      <w:r w:rsidRPr="00DF5C4D">
        <w:rPr>
          <w:lang w:val="et-EE"/>
        </w:rPr>
        <w:t>äärest.</w:t>
      </w:r>
    </w:p>
    <w:p w14:paraId="15F5E115" w14:textId="77777777" w:rsidR="00651CA2" w:rsidRPr="00DF5C4D" w:rsidRDefault="00651CA2" w:rsidP="00651CA2">
      <w:pPr>
        <w:pStyle w:val="Normaallaadveeb"/>
        <w:spacing w:before="0" w:after="0" w:afterAutospacing="0"/>
        <w:jc w:val="both"/>
        <w:rPr>
          <w:lang w:val="et-EE"/>
        </w:rPr>
      </w:pPr>
      <w:bookmarkStart w:id="6" w:name="para20lg4"/>
      <w:bookmarkEnd w:id="6"/>
    </w:p>
    <w:p w14:paraId="14C88FBD" w14:textId="77777777" w:rsidR="00651CA2" w:rsidRPr="00DF5C4D" w:rsidRDefault="00651CA2" w:rsidP="00651CA2">
      <w:pPr>
        <w:pStyle w:val="Normaallaadveeb"/>
        <w:spacing w:before="0" w:after="0" w:afterAutospacing="0"/>
        <w:jc w:val="both"/>
        <w:rPr>
          <w:lang w:val="et-EE"/>
        </w:rPr>
      </w:pPr>
      <w:r w:rsidRPr="00DF5C4D">
        <w:rPr>
          <w:lang w:val="et-EE"/>
        </w:rPr>
        <w:t>(4)</w:t>
      </w:r>
      <w:r>
        <w:rPr>
          <w:lang w:val="et-EE"/>
        </w:rPr>
        <w:t xml:space="preserve"> </w:t>
      </w:r>
      <w:r w:rsidRPr="00DF5C4D">
        <w:rPr>
          <w:lang w:val="et-EE"/>
        </w:rPr>
        <w:t xml:space="preserve">Asulas tohib mopeedi ja mootorratta ning alla kuue meetri pikkuse haagiseta B-kategooria ning haagiseta D1-alamkategooria mootorsõiduki </w:t>
      </w:r>
      <w:r w:rsidRPr="00536CCC">
        <w:rPr>
          <w:lang w:val="et-EE"/>
        </w:rPr>
        <w:t>peatada või parkida ka:</w:t>
      </w:r>
    </w:p>
    <w:p w14:paraId="6D3F0678" w14:textId="439477C0" w:rsidR="00651CA2" w:rsidRPr="00DF5C4D" w:rsidRDefault="00651CA2" w:rsidP="00651CA2">
      <w:pPr>
        <w:pStyle w:val="Normaallaadveeb"/>
        <w:spacing w:before="0" w:after="0" w:afterAutospacing="0"/>
        <w:jc w:val="both"/>
        <w:rPr>
          <w:lang w:val="et-EE"/>
        </w:rPr>
      </w:pPr>
      <w:r w:rsidRPr="00DF5C4D">
        <w:rPr>
          <w:lang w:val="et-EE"/>
        </w:rPr>
        <w:t>1)</w:t>
      </w:r>
      <w:r w:rsidR="00D457CF">
        <w:rPr>
          <w:lang w:val="et-EE"/>
        </w:rPr>
        <w:t xml:space="preserve"> </w:t>
      </w:r>
      <w:r w:rsidRPr="00DF5C4D">
        <w:rPr>
          <w:lang w:val="et-EE"/>
        </w:rPr>
        <w:t>sõiduteel selle ääre suhtes teatava nurga all kohas, kus seda lubab liikluskorraldusvahend või on olemas sõidutee</w:t>
      </w:r>
      <w:r>
        <w:rPr>
          <w:lang w:val="et-EE"/>
        </w:rPr>
        <w:t xml:space="preserve"> </w:t>
      </w:r>
      <w:r w:rsidRPr="00DF5C4D">
        <w:rPr>
          <w:lang w:val="et-EE"/>
        </w:rPr>
        <w:t>laiend;</w:t>
      </w:r>
    </w:p>
    <w:p w14:paraId="25E82E5E" w14:textId="31C2E71A" w:rsidR="00651CA2" w:rsidRPr="00DF5C4D" w:rsidRDefault="00651CA2" w:rsidP="00651CA2">
      <w:pPr>
        <w:pStyle w:val="Normaallaadveeb"/>
        <w:spacing w:before="0" w:after="0" w:afterAutospacing="0"/>
        <w:jc w:val="both"/>
        <w:rPr>
          <w:lang w:val="et-EE"/>
        </w:rPr>
      </w:pPr>
      <w:r w:rsidRPr="00DF5C4D">
        <w:rPr>
          <w:lang w:val="et-EE"/>
        </w:rPr>
        <w:t>2)</w:t>
      </w:r>
      <w:r w:rsidR="00D457CF">
        <w:rPr>
          <w:lang w:val="et-EE"/>
        </w:rPr>
        <w:t xml:space="preserve"> </w:t>
      </w:r>
      <w:r w:rsidRPr="00DF5C4D">
        <w:rPr>
          <w:lang w:val="et-EE"/>
        </w:rPr>
        <w:t>kõnnitee, jalgtee</w:t>
      </w:r>
      <w:r>
        <w:rPr>
          <w:lang w:val="et-EE"/>
        </w:rPr>
        <w:t xml:space="preserve"> ja</w:t>
      </w:r>
      <w:r w:rsidRPr="00DF5C4D">
        <w:rPr>
          <w:lang w:val="et-EE"/>
        </w:rPr>
        <w:t xml:space="preserve"> jalgrattatee</w:t>
      </w:r>
      <w:r>
        <w:rPr>
          <w:lang w:val="et-EE"/>
        </w:rPr>
        <w:t xml:space="preserve"> äärses</w:t>
      </w:r>
      <w:r w:rsidRPr="00DF5C4D">
        <w:rPr>
          <w:lang w:val="et-EE"/>
        </w:rPr>
        <w:t xml:space="preserve"> ning jalgratta- ja jalgtee</w:t>
      </w:r>
      <w:r>
        <w:rPr>
          <w:lang w:val="et-EE"/>
        </w:rPr>
        <w:t xml:space="preserve"> </w:t>
      </w:r>
      <w:r w:rsidRPr="00DF5C4D">
        <w:rPr>
          <w:lang w:val="et-EE"/>
        </w:rPr>
        <w:t>äärses parklas liikluskorraldusvahendiga määratud korra kohaselt;</w:t>
      </w:r>
    </w:p>
    <w:p w14:paraId="5747A0E4" w14:textId="1D28AEEF" w:rsidR="00651CA2" w:rsidRPr="00DF5C4D" w:rsidRDefault="00651CA2" w:rsidP="00651CA2">
      <w:pPr>
        <w:pStyle w:val="Normaallaadveeb"/>
        <w:spacing w:before="0" w:after="0" w:afterAutospacing="0"/>
        <w:jc w:val="both"/>
        <w:rPr>
          <w:lang w:val="et-EE"/>
        </w:rPr>
      </w:pPr>
      <w:r w:rsidRPr="00B03D59">
        <w:rPr>
          <w:lang w:val="et-EE"/>
        </w:rPr>
        <w:t>3)</w:t>
      </w:r>
      <w:r w:rsidR="00D457CF">
        <w:rPr>
          <w:lang w:val="et-EE"/>
        </w:rPr>
        <w:t xml:space="preserve"> </w:t>
      </w:r>
      <w:r w:rsidRPr="00B03D59">
        <w:rPr>
          <w:lang w:val="et-EE"/>
        </w:rPr>
        <w:t xml:space="preserve">osaliselt või täielikult kõnniteel </w:t>
      </w:r>
      <w:r w:rsidRPr="00712AC5">
        <w:rPr>
          <w:lang w:val="et-EE"/>
        </w:rPr>
        <w:t>ning jalgratta- ja jalgteel,</w:t>
      </w:r>
      <w:r w:rsidRPr="00B03D59">
        <w:rPr>
          <w:lang w:val="et-EE"/>
        </w:rPr>
        <w:t xml:space="preserve"> kus seda lubab liikluskorraldusvahend</w:t>
      </w:r>
      <w:r w:rsidRPr="00DF5C4D">
        <w:rPr>
          <w:lang w:val="et-EE"/>
        </w:rPr>
        <w:t>, jättes liiklejale sõiduteest kaugemal teeserval vabaks vähemalt 1,5</w:t>
      </w:r>
      <w:r>
        <w:rPr>
          <w:lang w:val="et-EE"/>
        </w:rPr>
        <w:t xml:space="preserve"> </w:t>
      </w:r>
      <w:r w:rsidRPr="00DF5C4D">
        <w:rPr>
          <w:lang w:val="et-EE"/>
        </w:rPr>
        <w:t xml:space="preserve">meetri laiuse </w:t>
      </w:r>
      <w:proofErr w:type="spellStart"/>
      <w:r w:rsidRPr="00DF5C4D">
        <w:rPr>
          <w:lang w:val="et-EE"/>
        </w:rPr>
        <w:t>teeosa</w:t>
      </w:r>
      <w:proofErr w:type="spellEnd"/>
      <w:r w:rsidRPr="00DF5C4D">
        <w:rPr>
          <w:lang w:val="et-EE"/>
        </w:rPr>
        <w:t>;</w:t>
      </w:r>
    </w:p>
    <w:p w14:paraId="71F43560" w14:textId="3CCBBC2C" w:rsidR="00651CA2" w:rsidRPr="00DF5C4D" w:rsidRDefault="00651CA2" w:rsidP="00651CA2">
      <w:pPr>
        <w:pStyle w:val="Normaallaadveeb"/>
        <w:spacing w:before="0" w:after="0" w:afterAutospacing="0"/>
        <w:jc w:val="both"/>
        <w:rPr>
          <w:lang w:val="et-EE"/>
        </w:rPr>
      </w:pPr>
      <w:r w:rsidRPr="00DF5C4D">
        <w:rPr>
          <w:lang w:val="et-EE"/>
        </w:rPr>
        <w:t>4)</w:t>
      </w:r>
      <w:r w:rsidR="00D457CF">
        <w:rPr>
          <w:lang w:val="et-EE"/>
        </w:rPr>
        <w:t xml:space="preserve"> </w:t>
      </w:r>
      <w:r w:rsidRPr="00DF5C4D">
        <w:rPr>
          <w:lang w:val="et-EE"/>
        </w:rPr>
        <w:t>ohutussaarel ja eraldusribal, kus seda lubab liikluskorraldusvahend.“;</w:t>
      </w:r>
    </w:p>
    <w:p w14:paraId="40B088F4" w14:textId="77777777" w:rsidR="00651CA2" w:rsidRPr="00DF5C4D" w:rsidRDefault="00651CA2" w:rsidP="00651CA2">
      <w:pPr>
        <w:jc w:val="both"/>
        <w:rPr>
          <w:lang w:val="et-EE" w:eastAsia="et-EE"/>
        </w:rPr>
      </w:pPr>
    </w:p>
    <w:p w14:paraId="4F82D3D4" w14:textId="6EFECA69" w:rsidR="00651CA2" w:rsidRPr="00DF5C4D" w:rsidRDefault="00651CA2" w:rsidP="00651CA2">
      <w:pPr>
        <w:tabs>
          <w:tab w:val="left" w:pos="426"/>
        </w:tabs>
        <w:ind w:right="57"/>
        <w:jc w:val="both"/>
        <w:rPr>
          <w:rFonts w:eastAsia="Calibri"/>
          <w:lang w:val="et-EE"/>
        </w:rPr>
      </w:pPr>
      <w:bookmarkStart w:id="7" w:name="para20lg4p1"/>
      <w:bookmarkStart w:id="8" w:name="para20lg4p2"/>
      <w:bookmarkStart w:id="9" w:name="para20lg4p3"/>
      <w:bookmarkStart w:id="10" w:name="para20lg4p4"/>
      <w:bookmarkEnd w:id="7"/>
      <w:bookmarkEnd w:id="8"/>
      <w:bookmarkEnd w:id="9"/>
      <w:bookmarkEnd w:id="10"/>
      <w:r>
        <w:rPr>
          <w:rFonts w:eastAsia="Calibri"/>
          <w:b/>
          <w:bCs/>
          <w:lang w:val="et-EE"/>
        </w:rPr>
        <w:t>4</w:t>
      </w:r>
      <w:r w:rsidRPr="00DF5C4D">
        <w:rPr>
          <w:rFonts w:eastAsia="Calibri"/>
          <w:b/>
          <w:bCs/>
          <w:lang w:val="et-EE"/>
        </w:rPr>
        <w:t>)</w:t>
      </w:r>
      <w:r w:rsidR="00D457CF">
        <w:rPr>
          <w:rFonts w:eastAsia="Calibri"/>
          <w:lang w:val="et-EE"/>
        </w:rPr>
        <w:t xml:space="preserve"> </w:t>
      </w:r>
      <w:r w:rsidRPr="00DF5C4D">
        <w:rPr>
          <w:rFonts w:eastAsia="Calibri"/>
          <w:lang w:val="et-EE"/>
        </w:rPr>
        <w:t>paragrahvi 20 lõikest 4</w:t>
      </w:r>
      <w:r w:rsidRPr="00DF5C4D">
        <w:rPr>
          <w:rFonts w:eastAsia="Calibri"/>
          <w:vertAlign w:val="superscript"/>
          <w:lang w:val="et-EE"/>
        </w:rPr>
        <w:t>1</w:t>
      </w:r>
      <w:r w:rsidRPr="00DF5C4D">
        <w:rPr>
          <w:rFonts w:eastAsia="Calibri"/>
          <w:lang w:val="et-EE"/>
        </w:rPr>
        <w:t xml:space="preserve"> jäetakse välja tekstiosa „Kaherattalist jalgratast, kaherattalist </w:t>
      </w:r>
      <w:proofErr w:type="spellStart"/>
      <w:r w:rsidRPr="00DF5C4D">
        <w:rPr>
          <w:rFonts w:eastAsia="Calibri"/>
          <w:lang w:val="et-EE"/>
        </w:rPr>
        <w:t>pisimopeedi</w:t>
      </w:r>
      <w:proofErr w:type="spellEnd"/>
      <w:r w:rsidRPr="00DF5C4D">
        <w:rPr>
          <w:rFonts w:eastAsia="Calibri"/>
          <w:lang w:val="et-EE"/>
        </w:rPr>
        <w:t>,“;</w:t>
      </w:r>
    </w:p>
    <w:p w14:paraId="69054806" w14:textId="77777777" w:rsidR="00651CA2" w:rsidRPr="00DF5C4D" w:rsidRDefault="00651CA2" w:rsidP="00651CA2">
      <w:pPr>
        <w:tabs>
          <w:tab w:val="left" w:pos="426"/>
        </w:tabs>
        <w:ind w:right="57"/>
        <w:jc w:val="both"/>
        <w:rPr>
          <w:rFonts w:eastAsia="Calibri"/>
          <w:bCs/>
          <w:lang w:val="et-EE"/>
        </w:rPr>
      </w:pPr>
    </w:p>
    <w:p w14:paraId="0AA9107C" w14:textId="77777777" w:rsidR="00651CA2" w:rsidRPr="00DF5C4D" w:rsidRDefault="00651CA2" w:rsidP="00651CA2">
      <w:pPr>
        <w:tabs>
          <w:tab w:val="left" w:pos="426"/>
        </w:tabs>
        <w:ind w:right="57"/>
        <w:jc w:val="both"/>
        <w:rPr>
          <w:rFonts w:eastAsia="Calibri"/>
          <w:bCs/>
          <w:lang w:val="et-EE"/>
        </w:rPr>
      </w:pPr>
      <w:r>
        <w:rPr>
          <w:rFonts w:eastAsia="Calibri"/>
          <w:b/>
          <w:lang w:val="et-EE"/>
        </w:rPr>
        <w:t>5</w:t>
      </w:r>
      <w:r w:rsidRPr="00DF5C4D">
        <w:rPr>
          <w:rFonts w:eastAsia="Calibri"/>
          <w:b/>
          <w:lang w:val="et-EE"/>
        </w:rPr>
        <w:t>)</w:t>
      </w:r>
      <w:r w:rsidRPr="00DF5C4D">
        <w:rPr>
          <w:rFonts w:eastAsia="Calibri"/>
          <w:bCs/>
          <w:lang w:val="et-EE"/>
        </w:rPr>
        <w:t xml:space="preserve"> paragrahvi 20 lõige 4</w:t>
      </w:r>
      <w:r w:rsidRPr="00DF5C4D">
        <w:rPr>
          <w:rFonts w:eastAsia="Calibri"/>
          <w:bCs/>
          <w:vertAlign w:val="superscript"/>
          <w:lang w:val="et-EE"/>
        </w:rPr>
        <w:t>2</w:t>
      </w:r>
      <w:r w:rsidRPr="00DF5C4D">
        <w:rPr>
          <w:rFonts w:eastAsia="Calibri"/>
          <w:bCs/>
          <w:lang w:val="et-EE"/>
        </w:rPr>
        <w:t xml:space="preserve"> muudetakse ja sõnastatakse järgmiselt:</w:t>
      </w:r>
    </w:p>
    <w:p w14:paraId="12EA13A8" w14:textId="77777777" w:rsidR="00651CA2" w:rsidRPr="00DF5C4D" w:rsidRDefault="00651CA2" w:rsidP="00651CA2">
      <w:pPr>
        <w:tabs>
          <w:tab w:val="left" w:pos="426"/>
        </w:tabs>
        <w:ind w:right="57"/>
        <w:jc w:val="both"/>
        <w:rPr>
          <w:rFonts w:eastAsia="Calibri"/>
          <w:bCs/>
          <w:lang w:val="et-EE"/>
        </w:rPr>
      </w:pPr>
    </w:p>
    <w:p w14:paraId="3900C6C2" w14:textId="3FA80399" w:rsidR="00651CA2" w:rsidRPr="00DF5C4D" w:rsidRDefault="00651CA2" w:rsidP="00651CA2">
      <w:pPr>
        <w:pStyle w:val="Normaallaadveeb"/>
        <w:spacing w:before="0" w:after="0" w:afterAutospacing="0"/>
        <w:jc w:val="both"/>
        <w:rPr>
          <w:rFonts w:eastAsia="Calibri"/>
          <w:lang w:val="et-EE"/>
        </w:rPr>
      </w:pPr>
      <w:r w:rsidRPr="00DF5C4D">
        <w:rPr>
          <w:rFonts w:eastAsia="Calibri"/>
          <w:lang w:val="et-EE"/>
        </w:rPr>
        <w:t>„(4</w:t>
      </w:r>
      <w:r w:rsidRPr="00DF5C4D">
        <w:rPr>
          <w:rFonts w:eastAsia="Calibri"/>
          <w:vertAlign w:val="superscript"/>
          <w:lang w:val="et-EE"/>
        </w:rPr>
        <w:t>2</w:t>
      </w:r>
      <w:r w:rsidRPr="00DF5C4D">
        <w:rPr>
          <w:rFonts w:eastAsia="Calibri"/>
          <w:lang w:val="et-EE"/>
        </w:rPr>
        <w:t>)</w:t>
      </w:r>
      <w:r w:rsidR="00D457CF">
        <w:rPr>
          <w:rFonts w:eastAsia="Calibri"/>
          <w:lang w:val="et-EE"/>
        </w:rPr>
        <w:t xml:space="preserve"> </w:t>
      </w:r>
      <w:r>
        <w:rPr>
          <w:rFonts w:eastAsia="Calibri"/>
          <w:lang w:val="et-EE"/>
        </w:rPr>
        <w:t>Asulas ja asulavälisel teel tohib j</w:t>
      </w:r>
      <w:r w:rsidRPr="00DF5C4D">
        <w:rPr>
          <w:rFonts w:eastAsia="Calibri"/>
          <w:lang w:val="et-EE"/>
        </w:rPr>
        <w:t xml:space="preserve">algratast, </w:t>
      </w:r>
      <w:proofErr w:type="spellStart"/>
      <w:r w:rsidRPr="00DF5C4D">
        <w:rPr>
          <w:rFonts w:eastAsia="Calibri"/>
          <w:lang w:val="et-EE"/>
        </w:rPr>
        <w:t>kergliikurit</w:t>
      </w:r>
      <w:proofErr w:type="spellEnd"/>
      <w:r w:rsidRPr="00DF5C4D">
        <w:rPr>
          <w:rFonts w:eastAsia="Calibri"/>
          <w:lang w:val="et-EE"/>
        </w:rPr>
        <w:t xml:space="preserve"> ja </w:t>
      </w:r>
      <w:proofErr w:type="spellStart"/>
      <w:r w:rsidRPr="00DF5C4D">
        <w:rPr>
          <w:rFonts w:eastAsia="Calibri"/>
          <w:lang w:val="et-EE"/>
        </w:rPr>
        <w:t>pisimopeedi</w:t>
      </w:r>
      <w:proofErr w:type="spellEnd"/>
      <w:r w:rsidRPr="00DF5C4D">
        <w:rPr>
          <w:rFonts w:eastAsia="Calibri"/>
          <w:lang w:val="et-EE"/>
        </w:rPr>
        <w:t xml:space="preserve"> peatada või parkida ka:</w:t>
      </w:r>
    </w:p>
    <w:p w14:paraId="6DD5D930" w14:textId="7B501FC7" w:rsidR="00651CA2" w:rsidRPr="00DF5C4D" w:rsidRDefault="00651CA2" w:rsidP="00651CA2">
      <w:pPr>
        <w:pStyle w:val="Normaallaadveeb"/>
        <w:spacing w:before="0" w:after="0" w:afterAutospacing="0"/>
        <w:jc w:val="both"/>
        <w:rPr>
          <w:rFonts w:eastAsia="Calibri"/>
          <w:bCs/>
          <w:lang w:val="et-EE"/>
        </w:rPr>
      </w:pPr>
      <w:r w:rsidRPr="00DF5C4D">
        <w:rPr>
          <w:rFonts w:eastAsia="Calibri"/>
          <w:bCs/>
          <w:lang w:val="et-EE"/>
        </w:rPr>
        <w:t>1)</w:t>
      </w:r>
      <w:r w:rsidR="00D457CF">
        <w:rPr>
          <w:rFonts w:eastAsia="Calibri"/>
          <w:bCs/>
          <w:lang w:val="et-EE"/>
        </w:rPr>
        <w:t xml:space="preserve"> </w:t>
      </w:r>
      <w:r w:rsidRPr="00DF5C4D">
        <w:rPr>
          <w:rFonts w:eastAsia="Calibri"/>
          <w:bCs/>
          <w:lang w:val="et-EE"/>
        </w:rPr>
        <w:t xml:space="preserve">käesoleva paragrahvi lõike 4 punktides 1, 2 ja 4 sätestatud tingimustel, sealhulgas kaherattalist jalgratast ja </w:t>
      </w:r>
      <w:proofErr w:type="spellStart"/>
      <w:r w:rsidRPr="00DF5C4D">
        <w:rPr>
          <w:rFonts w:eastAsia="Calibri"/>
          <w:bCs/>
          <w:lang w:val="et-EE"/>
        </w:rPr>
        <w:t>pisimopeedi</w:t>
      </w:r>
      <w:proofErr w:type="spellEnd"/>
      <w:r w:rsidRPr="00DF5C4D">
        <w:rPr>
          <w:rFonts w:eastAsia="Calibri"/>
          <w:bCs/>
          <w:lang w:val="et-EE"/>
        </w:rPr>
        <w:t xml:space="preserve"> ning ühe- või kaherattalist </w:t>
      </w:r>
      <w:proofErr w:type="spellStart"/>
      <w:r w:rsidRPr="00DF5C4D">
        <w:rPr>
          <w:rFonts w:eastAsia="Calibri"/>
          <w:bCs/>
          <w:lang w:val="et-EE"/>
        </w:rPr>
        <w:t>kergliikurit</w:t>
      </w:r>
      <w:proofErr w:type="spellEnd"/>
      <w:r w:rsidRPr="00DF5C4D">
        <w:rPr>
          <w:rFonts w:eastAsia="Calibri"/>
          <w:bCs/>
          <w:lang w:val="et-EE"/>
        </w:rPr>
        <w:t xml:space="preserve"> liikluskorraldusvahendiga määratud korra kohaselt kõrvuti kahes reas;</w:t>
      </w:r>
    </w:p>
    <w:p w14:paraId="3FFA090A" w14:textId="5EA756BB" w:rsidR="00651CA2" w:rsidRPr="00DF5C4D" w:rsidRDefault="00651CA2" w:rsidP="00651CA2">
      <w:pPr>
        <w:tabs>
          <w:tab w:val="left" w:pos="426"/>
        </w:tabs>
        <w:ind w:right="57"/>
        <w:jc w:val="both"/>
        <w:rPr>
          <w:rFonts w:eastAsia="Calibri"/>
          <w:bCs/>
          <w:lang w:val="et-EE"/>
        </w:rPr>
      </w:pPr>
      <w:r w:rsidRPr="00DF5C4D">
        <w:rPr>
          <w:rFonts w:eastAsia="Calibri"/>
          <w:bCs/>
          <w:lang w:val="et-EE"/>
        </w:rPr>
        <w:t>2)</w:t>
      </w:r>
      <w:r w:rsidR="00D457CF">
        <w:rPr>
          <w:rFonts w:eastAsia="Calibri"/>
          <w:bCs/>
          <w:lang w:val="et-EE"/>
        </w:rPr>
        <w:t xml:space="preserve"> </w:t>
      </w:r>
      <w:r w:rsidRPr="00DF5C4D">
        <w:rPr>
          <w:rFonts w:eastAsia="Calibri"/>
          <w:bCs/>
          <w:lang w:val="et-EE"/>
        </w:rPr>
        <w:t xml:space="preserve">kõnnitee, jalgtee ning jalgratta- ja jalgtee ääres, </w:t>
      </w:r>
      <w:r w:rsidRPr="009A07AD">
        <w:rPr>
          <w:rFonts w:eastAsia="Calibri"/>
          <w:bCs/>
          <w:lang w:val="et-EE"/>
        </w:rPr>
        <w:t xml:space="preserve">jättes jalakäijale, jalgrattaga, </w:t>
      </w:r>
      <w:proofErr w:type="spellStart"/>
      <w:r w:rsidRPr="009A07AD">
        <w:rPr>
          <w:rFonts w:eastAsia="Calibri"/>
          <w:bCs/>
          <w:lang w:val="et-EE"/>
        </w:rPr>
        <w:t>kergliikuriga</w:t>
      </w:r>
      <w:proofErr w:type="spellEnd"/>
      <w:r w:rsidRPr="009A07AD">
        <w:rPr>
          <w:rFonts w:eastAsia="Calibri"/>
          <w:bCs/>
          <w:lang w:val="et-EE"/>
        </w:rPr>
        <w:t xml:space="preserve">, </w:t>
      </w:r>
      <w:proofErr w:type="spellStart"/>
      <w:r w:rsidRPr="009A07AD">
        <w:rPr>
          <w:rFonts w:eastAsia="Calibri"/>
          <w:bCs/>
          <w:lang w:val="et-EE"/>
        </w:rPr>
        <w:t>pisimopeediga</w:t>
      </w:r>
      <w:proofErr w:type="spellEnd"/>
      <w:r w:rsidRPr="009A07AD">
        <w:rPr>
          <w:rFonts w:eastAsia="Calibri"/>
          <w:bCs/>
          <w:lang w:val="et-EE"/>
        </w:rPr>
        <w:t xml:space="preserve"> ja robotliikuriga liiklemiseks asjaomasel teel vabaks vähemalt 1,5 meetri laiuse </w:t>
      </w:r>
      <w:proofErr w:type="spellStart"/>
      <w:r w:rsidRPr="009A07AD">
        <w:rPr>
          <w:rFonts w:eastAsia="Calibri"/>
          <w:bCs/>
          <w:lang w:val="et-EE"/>
        </w:rPr>
        <w:t>teeosa</w:t>
      </w:r>
      <w:proofErr w:type="spellEnd"/>
      <w:r w:rsidRPr="009A07AD">
        <w:rPr>
          <w:rFonts w:eastAsia="Calibri"/>
          <w:bCs/>
          <w:lang w:val="et-EE"/>
        </w:rPr>
        <w:t>.“;</w:t>
      </w:r>
    </w:p>
    <w:p w14:paraId="76398F2F" w14:textId="77777777" w:rsidR="00651CA2" w:rsidRPr="00DF5C4D" w:rsidRDefault="00651CA2" w:rsidP="00651CA2">
      <w:pPr>
        <w:tabs>
          <w:tab w:val="left" w:pos="426"/>
        </w:tabs>
        <w:ind w:right="57"/>
        <w:jc w:val="both"/>
        <w:rPr>
          <w:rFonts w:eastAsia="Calibri"/>
          <w:bCs/>
          <w:lang w:val="et-EE"/>
        </w:rPr>
      </w:pPr>
    </w:p>
    <w:p w14:paraId="1936F404" w14:textId="77777777" w:rsidR="00651CA2" w:rsidRPr="00DF5C4D" w:rsidRDefault="00651CA2" w:rsidP="00651CA2">
      <w:pPr>
        <w:tabs>
          <w:tab w:val="left" w:pos="426"/>
        </w:tabs>
        <w:ind w:right="57"/>
        <w:jc w:val="both"/>
        <w:rPr>
          <w:rFonts w:eastAsia="Calibri"/>
          <w:bCs/>
          <w:lang w:val="et-EE"/>
        </w:rPr>
      </w:pPr>
      <w:r>
        <w:rPr>
          <w:rFonts w:eastAsia="Calibri"/>
          <w:b/>
          <w:lang w:val="et-EE"/>
        </w:rPr>
        <w:lastRenderedPageBreak/>
        <w:t>6</w:t>
      </w:r>
      <w:r w:rsidRPr="00DF5C4D">
        <w:rPr>
          <w:rFonts w:eastAsia="Calibri"/>
          <w:b/>
          <w:lang w:val="et-EE"/>
        </w:rPr>
        <w:t>)</w:t>
      </w:r>
      <w:r w:rsidRPr="00DF5C4D">
        <w:rPr>
          <w:rFonts w:eastAsia="Calibri"/>
          <w:bCs/>
          <w:lang w:val="et-EE"/>
        </w:rPr>
        <w:t xml:space="preserve"> paragrahvi 20 täiendatakse lõikega 4</w:t>
      </w:r>
      <w:r w:rsidRPr="00DF5C4D">
        <w:rPr>
          <w:rFonts w:eastAsia="Calibri"/>
          <w:bCs/>
          <w:vertAlign w:val="superscript"/>
          <w:lang w:val="et-EE"/>
        </w:rPr>
        <w:t>3</w:t>
      </w:r>
      <w:r w:rsidRPr="00DF5C4D">
        <w:rPr>
          <w:rFonts w:eastAsia="Calibri"/>
          <w:bCs/>
          <w:lang w:val="et-EE"/>
        </w:rPr>
        <w:t xml:space="preserve"> järgmises sõnastuses:</w:t>
      </w:r>
    </w:p>
    <w:p w14:paraId="6C3BED54" w14:textId="77777777" w:rsidR="00651CA2" w:rsidRPr="00DF5C4D" w:rsidRDefault="00651CA2" w:rsidP="00651CA2">
      <w:pPr>
        <w:tabs>
          <w:tab w:val="left" w:pos="426"/>
        </w:tabs>
        <w:ind w:right="57"/>
        <w:jc w:val="both"/>
        <w:rPr>
          <w:rFonts w:eastAsia="Calibri"/>
          <w:bCs/>
          <w:lang w:val="et-EE"/>
        </w:rPr>
      </w:pPr>
    </w:p>
    <w:p w14:paraId="520CB257" w14:textId="19E2A4C4" w:rsidR="00651CA2" w:rsidRPr="00DF5C4D" w:rsidRDefault="00651CA2" w:rsidP="00651CA2">
      <w:pPr>
        <w:tabs>
          <w:tab w:val="left" w:pos="426"/>
        </w:tabs>
        <w:ind w:right="57"/>
        <w:jc w:val="both"/>
        <w:rPr>
          <w:rFonts w:eastAsia="Calibri"/>
          <w:lang w:val="et-EE"/>
        </w:rPr>
      </w:pPr>
      <w:r w:rsidRPr="00DF5C4D">
        <w:rPr>
          <w:rFonts w:eastAsia="Calibri"/>
          <w:lang w:val="et-EE"/>
        </w:rPr>
        <w:t>„(4</w:t>
      </w:r>
      <w:r w:rsidRPr="00DF5C4D">
        <w:rPr>
          <w:rFonts w:eastAsia="Calibri"/>
          <w:vertAlign w:val="superscript"/>
          <w:lang w:val="et-EE"/>
        </w:rPr>
        <w:t>3</w:t>
      </w:r>
      <w:r w:rsidRPr="00DF5C4D">
        <w:rPr>
          <w:rFonts w:eastAsia="Calibri"/>
          <w:lang w:val="et-EE"/>
        </w:rPr>
        <w:t>)</w:t>
      </w:r>
      <w:r w:rsidR="00424843">
        <w:rPr>
          <w:rFonts w:eastAsia="Calibri"/>
          <w:lang w:val="et-EE"/>
        </w:rPr>
        <w:t xml:space="preserve"> </w:t>
      </w:r>
      <w:r w:rsidRPr="00DF5C4D">
        <w:rPr>
          <w:rFonts w:eastAsia="Calibri"/>
          <w:lang w:val="et-EE"/>
        </w:rPr>
        <w:t>Jalgrat</w:t>
      </w:r>
      <w:r w:rsidR="008447E6">
        <w:rPr>
          <w:rFonts w:eastAsia="Calibri"/>
          <w:lang w:val="et-EE"/>
        </w:rPr>
        <w:t>as</w:t>
      </w:r>
      <w:r w:rsidRPr="00DF5C4D">
        <w:rPr>
          <w:rFonts w:eastAsia="Calibri"/>
          <w:lang w:val="et-EE"/>
        </w:rPr>
        <w:t xml:space="preserve">, </w:t>
      </w:r>
      <w:proofErr w:type="spellStart"/>
      <w:r w:rsidRPr="00DF5C4D">
        <w:rPr>
          <w:rFonts w:eastAsia="Calibri"/>
          <w:lang w:val="et-EE"/>
        </w:rPr>
        <w:t>kergliikur</w:t>
      </w:r>
      <w:proofErr w:type="spellEnd"/>
      <w:r w:rsidRPr="00DF5C4D">
        <w:rPr>
          <w:rFonts w:eastAsia="Calibri"/>
          <w:lang w:val="et-EE"/>
        </w:rPr>
        <w:t xml:space="preserve"> ja </w:t>
      </w:r>
      <w:proofErr w:type="spellStart"/>
      <w:r w:rsidRPr="00DF5C4D">
        <w:rPr>
          <w:rFonts w:eastAsia="Calibri"/>
          <w:lang w:val="et-EE"/>
        </w:rPr>
        <w:t>pisimopeed</w:t>
      </w:r>
      <w:proofErr w:type="spellEnd"/>
      <w:r w:rsidRPr="00DF5C4D">
        <w:rPr>
          <w:rFonts w:eastAsia="Calibri"/>
          <w:lang w:val="et-EE"/>
        </w:rPr>
        <w:t xml:space="preserve"> par</w:t>
      </w:r>
      <w:r w:rsidR="006833BE">
        <w:rPr>
          <w:rFonts w:eastAsia="Calibri"/>
          <w:lang w:val="et-EE"/>
        </w:rPr>
        <w:t xml:space="preserve">gitakse </w:t>
      </w:r>
      <w:r w:rsidRPr="00DF5C4D">
        <w:rPr>
          <w:rFonts w:eastAsia="Calibri"/>
          <w:lang w:val="et-EE"/>
        </w:rPr>
        <w:t>käesoleva paragrahvi lõike 4</w:t>
      </w:r>
      <w:r w:rsidRPr="00DF5C4D">
        <w:rPr>
          <w:rFonts w:eastAsia="Calibri"/>
          <w:vertAlign w:val="superscript"/>
          <w:lang w:val="et-EE"/>
        </w:rPr>
        <w:t>2</w:t>
      </w:r>
      <w:r w:rsidRPr="00DF5C4D">
        <w:rPr>
          <w:rFonts w:eastAsia="Calibri"/>
          <w:lang w:val="et-EE"/>
        </w:rPr>
        <w:t xml:space="preserve"> punkti 2 kohaselt kõnnitee, jalgtee või jalgratta- ja jalgtee äärde </w:t>
      </w:r>
      <w:r>
        <w:rPr>
          <w:lang w:val="et-EE"/>
        </w:rPr>
        <w:t>nii</w:t>
      </w:r>
      <w:r w:rsidRPr="00DF5C4D">
        <w:rPr>
          <w:lang w:val="et-EE"/>
        </w:rPr>
        <w:t xml:space="preserve">, et see asub eemal sõidutee äärest ja sõiduki </w:t>
      </w:r>
      <w:proofErr w:type="spellStart"/>
      <w:r w:rsidRPr="00DF5C4D">
        <w:rPr>
          <w:lang w:val="et-EE"/>
        </w:rPr>
        <w:t>pikitelg</w:t>
      </w:r>
      <w:proofErr w:type="spellEnd"/>
      <w:r w:rsidRPr="00DF5C4D">
        <w:rPr>
          <w:lang w:val="et-EE"/>
        </w:rPr>
        <w:t xml:space="preserve"> on rööpne sõidutee äärest kaugemal asuva kõnnitee, jalgtee või jalgratta- ja jalgtee äärega. Takistuse puudumise</w:t>
      </w:r>
      <w:r w:rsidR="008858BF">
        <w:rPr>
          <w:lang w:val="et-EE"/>
        </w:rPr>
        <w:t xml:space="preserve"> korral</w:t>
      </w:r>
      <w:r w:rsidRPr="00DF5C4D">
        <w:rPr>
          <w:lang w:val="et-EE"/>
        </w:rPr>
        <w:t xml:space="preserve"> ei tohi sõiduk olla sellest äärest kaugemal kui 0,2</w:t>
      </w:r>
      <w:r>
        <w:rPr>
          <w:lang w:val="et-EE"/>
        </w:rPr>
        <w:t xml:space="preserve"> </w:t>
      </w:r>
      <w:r w:rsidRPr="00DF5C4D">
        <w:rPr>
          <w:lang w:val="et-EE"/>
        </w:rPr>
        <w:t>meetrit. Käesolevat lõiget ei kohaldata</w:t>
      </w:r>
      <w:r w:rsidR="008858BF">
        <w:rPr>
          <w:lang w:val="et-EE"/>
        </w:rPr>
        <w:t>, kui sõiduk</w:t>
      </w:r>
      <w:r w:rsidRPr="00DF5C4D">
        <w:rPr>
          <w:lang w:val="et-EE"/>
        </w:rPr>
        <w:t xml:space="preserve"> par</w:t>
      </w:r>
      <w:r w:rsidR="008858BF">
        <w:rPr>
          <w:lang w:val="et-EE"/>
        </w:rPr>
        <w:t>gitakse</w:t>
      </w:r>
      <w:r w:rsidRPr="00DF5C4D">
        <w:rPr>
          <w:lang w:val="et-EE"/>
        </w:rPr>
        <w:t xml:space="preserve"> rattahoidikus või liikluskorraldusvahendiga määratud kohas</w:t>
      </w:r>
      <w:r>
        <w:rPr>
          <w:lang w:val="et-EE"/>
        </w:rPr>
        <w:t xml:space="preserve"> või lukustatakse sõidutee pool asuva taristu külge</w:t>
      </w:r>
      <w:r w:rsidRPr="00DF5C4D">
        <w:rPr>
          <w:lang w:val="et-EE"/>
        </w:rPr>
        <w:t>.</w:t>
      </w:r>
      <w:r w:rsidRPr="00DF5C4D">
        <w:rPr>
          <w:rFonts w:eastAsia="Calibri"/>
          <w:lang w:val="et-EE"/>
        </w:rPr>
        <w:t>“;</w:t>
      </w:r>
      <w:r>
        <w:rPr>
          <w:rFonts w:eastAsia="Calibri"/>
          <w:lang w:val="et-EE"/>
        </w:rPr>
        <w:t xml:space="preserve"> </w:t>
      </w:r>
    </w:p>
    <w:p w14:paraId="4C229323" w14:textId="2EFAEE38" w:rsidR="00651CA2" w:rsidRDefault="00651CA2" w:rsidP="00651CA2">
      <w:pPr>
        <w:tabs>
          <w:tab w:val="left" w:pos="426"/>
        </w:tabs>
        <w:ind w:right="57"/>
        <w:jc w:val="both"/>
        <w:rPr>
          <w:rFonts w:eastAsia="Calibri"/>
          <w:b/>
          <w:lang w:val="et-EE"/>
        </w:rPr>
      </w:pPr>
    </w:p>
    <w:p w14:paraId="54D5063A" w14:textId="3079BE03" w:rsidR="00A05E6C" w:rsidRDefault="00A05E6C" w:rsidP="00651CA2">
      <w:pPr>
        <w:tabs>
          <w:tab w:val="left" w:pos="426"/>
        </w:tabs>
        <w:ind w:right="57"/>
        <w:jc w:val="both"/>
        <w:rPr>
          <w:rFonts w:eastAsia="Calibri"/>
          <w:lang w:val="et-EE"/>
        </w:rPr>
      </w:pPr>
      <w:r>
        <w:rPr>
          <w:rFonts w:eastAsia="Calibri"/>
          <w:b/>
          <w:lang w:val="et-EE"/>
        </w:rPr>
        <w:t>7</w:t>
      </w:r>
      <w:r w:rsidRPr="00DF5C4D">
        <w:rPr>
          <w:rFonts w:eastAsia="Calibri"/>
          <w:b/>
          <w:lang w:val="et-EE"/>
        </w:rPr>
        <w:t>)</w:t>
      </w:r>
      <w:r w:rsidRPr="00DF5C4D">
        <w:rPr>
          <w:rFonts w:eastAsia="Calibri"/>
          <w:lang w:val="et-EE"/>
        </w:rPr>
        <w:t xml:space="preserve"> paragrahvi 20 lõi</w:t>
      </w:r>
      <w:r>
        <w:rPr>
          <w:rFonts w:eastAsia="Calibri"/>
          <w:lang w:val="et-EE"/>
        </w:rPr>
        <w:t xml:space="preserve">ge </w:t>
      </w:r>
      <w:r w:rsidRPr="00DF5C4D">
        <w:rPr>
          <w:rFonts w:eastAsia="Calibri"/>
          <w:lang w:val="et-EE"/>
        </w:rPr>
        <w:t xml:space="preserve">6 </w:t>
      </w:r>
      <w:r>
        <w:rPr>
          <w:rFonts w:eastAsia="Calibri"/>
          <w:lang w:val="et-EE"/>
        </w:rPr>
        <w:t>tunnistatakse kehtetuks</w:t>
      </w:r>
      <w:r w:rsidR="00B8605F">
        <w:rPr>
          <w:rFonts w:eastAsia="Calibri"/>
          <w:lang w:val="et-EE"/>
        </w:rPr>
        <w:t>;</w:t>
      </w:r>
    </w:p>
    <w:p w14:paraId="68EE9266" w14:textId="77777777" w:rsidR="00A05E6C" w:rsidRPr="00DF5C4D" w:rsidRDefault="00A05E6C" w:rsidP="00651CA2">
      <w:pPr>
        <w:tabs>
          <w:tab w:val="left" w:pos="426"/>
        </w:tabs>
        <w:ind w:right="57"/>
        <w:jc w:val="both"/>
        <w:rPr>
          <w:rFonts w:eastAsia="Calibri"/>
          <w:b/>
          <w:lang w:val="et-EE"/>
        </w:rPr>
      </w:pPr>
    </w:p>
    <w:p w14:paraId="65739641" w14:textId="0B21550C" w:rsidR="00651CA2" w:rsidRPr="00DF5C4D" w:rsidRDefault="00F93780" w:rsidP="00651CA2">
      <w:pPr>
        <w:tabs>
          <w:tab w:val="left" w:pos="426"/>
        </w:tabs>
        <w:ind w:right="57"/>
        <w:jc w:val="both"/>
        <w:rPr>
          <w:rFonts w:eastAsia="Calibri"/>
          <w:lang w:val="et-EE"/>
        </w:rPr>
      </w:pPr>
      <w:r>
        <w:rPr>
          <w:rFonts w:eastAsia="Calibri"/>
          <w:b/>
          <w:lang w:val="et-EE"/>
        </w:rPr>
        <w:t>8</w:t>
      </w:r>
      <w:r w:rsidR="00651CA2" w:rsidRPr="00DF5C4D">
        <w:rPr>
          <w:rFonts w:eastAsia="Calibri"/>
          <w:b/>
          <w:lang w:val="et-EE"/>
        </w:rPr>
        <w:t>)</w:t>
      </w:r>
      <w:r w:rsidR="00651CA2" w:rsidRPr="00DF5C4D">
        <w:rPr>
          <w:rFonts w:eastAsia="Calibri"/>
          <w:lang w:val="et-EE"/>
        </w:rPr>
        <w:t xml:space="preserve"> paragrahvi 20 lõi</w:t>
      </w:r>
      <w:r>
        <w:rPr>
          <w:rFonts w:eastAsia="Calibri"/>
          <w:lang w:val="et-EE"/>
        </w:rPr>
        <w:t>ge</w:t>
      </w:r>
      <w:r w:rsidR="00651CA2" w:rsidRPr="00DF5C4D">
        <w:rPr>
          <w:rFonts w:eastAsia="Calibri"/>
          <w:lang w:val="et-EE"/>
        </w:rPr>
        <w:t xml:space="preserve"> 7 muudetakse </w:t>
      </w:r>
      <w:r w:rsidR="00651CA2">
        <w:rPr>
          <w:rFonts w:eastAsia="Calibri"/>
          <w:lang w:val="et-EE"/>
        </w:rPr>
        <w:t>ning</w:t>
      </w:r>
      <w:r w:rsidR="00651CA2" w:rsidRPr="00DF5C4D">
        <w:rPr>
          <w:rFonts w:eastAsia="Calibri"/>
          <w:lang w:val="et-EE"/>
        </w:rPr>
        <w:t xml:space="preserve"> sõnastatakse järgmiselt:</w:t>
      </w:r>
    </w:p>
    <w:p w14:paraId="1E583513" w14:textId="77777777" w:rsidR="00651CA2" w:rsidRPr="00DF5C4D" w:rsidRDefault="00651CA2" w:rsidP="00651CA2">
      <w:pPr>
        <w:tabs>
          <w:tab w:val="left" w:pos="426"/>
        </w:tabs>
        <w:ind w:right="57"/>
        <w:jc w:val="both"/>
        <w:rPr>
          <w:lang w:val="et-EE"/>
        </w:rPr>
      </w:pPr>
      <w:bookmarkStart w:id="11" w:name="para20lg7"/>
      <w:bookmarkEnd w:id="11"/>
    </w:p>
    <w:p w14:paraId="4F7BDAA0" w14:textId="32C7A0D1" w:rsidR="00906CD8" w:rsidRDefault="00651CA2" w:rsidP="00906CD8">
      <w:pPr>
        <w:tabs>
          <w:tab w:val="left" w:pos="426"/>
        </w:tabs>
        <w:ind w:right="57"/>
        <w:jc w:val="both"/>
        <w:rPr>
          <w:lang w:val="et-EE"/>
        </w:rPr>
      </w:pPr>
      <w:r w:rsidRPr="00DF5C4D">
        <w:rPr>
          <w:lang w:val="et-EE"/>
        </w:rPr>
        <w:t>„</w:t>
      </w:r>
      <w:r w:rsidR="00906CD8" w:rsidRPr="00933908">
        <w:rPr>
          <w:lang w:val="et-EE"/>
        </w:rPr>
        <w:t>(7)</w:t>
      </w:r>
      <w:r w:rsidR="00424843">
        <w:rPr>
          <w:lang w:val="et-EE"/>
        </w:rPr>
        <w:t xml:space="preserve"> </w:t>
      </w:r>
      <w:r w:rsidR="00906CD8" w:rsidRPr="00933908">
        <w:rPr>
          <w:lang w:val="et-EE"/>
        </w:rPr>
        <w:t xml:space="preserve">Asulavälisel teel väljaspool parklat või </w:t>
      </w:r>
      <w:proofErr w:type="spellStart"/>
      <w:r w:rsidR="00906CD8" w:rsidRPr="00933908">
        <w:rPr>
          <w:lang w:val="et-EE"/>
        </w:rPr>
        <w:t>puhkekohta</w:t>
      </w:r>
      <w:proofErr w:type="spellEnd"/>
      <w:r w:rsidR="00906CD8" w:rsidRPr="00933908">
        <w:rPr>
          <w:lang w:val="et-EE"/>
        </w:rPr>
        <w:t xml:space="preserve"> peatatakse või pargitakse </w:t>
      </w:r>
      <w:r w:rsidR="00906CD8">
        <w:rPr>
          <w:lang w:val="et-EE"/>
        </w:rPr>
        <w:t>sõiduk parempoolsel teepeenral või selle puudumise</w:t>
      </w:r>
      <w:r w:rsidR="00181879">
        <w:rPr>
          <w:lang w:val="et-EE"/>
        </w:rPr>
        <w:t xml:space="preserve"> korral</w:t>
      </w:r>
      <w:r w:rsidR="00906CD8">
        <w:rPr>
          <w:lang w:val="et-EE"/>
        </w:rPr>
        <w:t xml:space="preserve"> </w:t>
      </w:r>
      <w:r w:rsidR="00906CD8" w:rsidRPr="00933908">
        <w:rPr>
          <w:lang w:val="et-EE"/>
        </w:rPr>
        <w:t>teel võimalikult paremal. Sõidukit tohib peatada ja parkida ainult ühes reas</w:t>
      </w:r>
      <w:r w:rsidR="00906CD8">
        <w:rPr>
          <w:lang w:val="et-EE"/>
        </w:rPr>
        <w:t xml:space="preserve"> ja</w:t>
      </w:r>
      <w:r w:rsidR="00906CD8" w:rsidRPr="00933908">
        <w:rPr>
          <w:lang w:val="et-EE"/>
        </w:rPr>
        <w:t xml:space="preserve"> sõiduki </w:t>
      </w:r>
      <w:proofErr w:type="spellStart"/>
      <w:r w:rsidR="00906CD8" w:rsidRPr="00933908">
        <w:rPr>
          <w:lang w:val="et-EE"/>
        </w:rPr>
        <w:t>pikitelg</w:t>
      </w:r>
      <w:proofErr w:type="spellEnd"/>
      <w:r w:rsidR="00906CD8" w:rsidRPr="00933908">
        <w:rPr>
          <w:lang w:val="et-EE"/>
        </w:rPr>
        <w:t xml:space="preserve"> peab olema rööpne tee</w:t>
      </w:r>
      <w:r w:rsidR="00906CD8">
        <w:rPr>
          <w:lang w:val="et-EE"/>
        </w:rPr>
        <w:t xml:space="preserve"> </w:t>
      </w:r>
      <w:r w:rsidR="00906CD8" w:rsidRPr="00933908">
        <w:rPr>
          <w:lang w:val="et-EE"/>
        </w:rPr>
        <w:t>äärega. Käesolevat lõiget ei kohaldata käesoleva paragrahvi lõikes 4</w:t>
      </w:r>
      <w:r w:rsidR="00906CD8" w:rsidRPr="00933908">
        <w:rPr>
          <w:vertAlign w:val="superscript"/>
          <w:lang w:val="et-EE"/>
        </w:rPr>
        <w:t>2</w:t>
      </w:r>
      <w:r w:rsidR="00906CD8" w:rsidRPr="00933908">
        <w:rPr>
          <w:lang w:val="et-EE"/>
        </w:rPr>
        <w:t xml:space="preserve"> sätestatud viisil peatumisele ja parkimisele.“;</w:t>
      </w:r>
    </w:p>
    <w:p w14:paraId="5B6642D2" w14:textId="77777777" w:rsidR="003964D9" w:rsidRDefault="003964D9" w:rsidP="00906CD8">
      <w:pPr>
        <w:tabs>
          <w:tab w:val="left" w:pos="426"/>
        </w:tabs>
        <w:ind w:right="57"/>
        <w:jc w:val="both"/>
        <w:rPr>
          <w:lang w:val="et-EE"/>
        </w:rPr>
      </w:pPr>
    </w:p>
    <w:p w14:paraId="6F0B189D" w14:textId="5E4AAC4E" w:rsidR="00964227" w:rsidRDefault="003964D9" w:rsidP="00964227">
      <w:pPr>
        <w:tabs>
          <w:tab w:val="left" w:pos="426"/>
        </w:tabs>
        <w:ind w:right="57"/>
        <w:jc w:val="both"/>
        <w:rPr>
          <w:lang w:val="et-EE"/>
        </w:rPr>
      </w:pPr>
      <w:r>
        <w:rPr>
          <w:b/>
          <w:bCs/>
          <w:lang w:val="et-EE"/>
        </w:rPr>
        <w:t>9)</w:t>
      </w:r>
      <w:r>
        <w:rPr>
          <w:lang w:val="et-EE"/>
        </w:rPr>
        <w:t xml:space="preserve"> </w:t>
      </w:r>
      <w:r w:rsidR="00964227">
        <w:rPr>
          <w:lang w:val="et-EE"/>
        </w:rPr>
        <w:t>paragrahvi 52 lõiget 1 täiendatakse punktiga 6 järgmises sõnastuses:</w:t>
      </w:r>
    </w:p>
    <w:p w14:paraId="17BC36EC" w14:textId="77777777" w:rsidR="00964227" w:rsidRDefault="00964227" w:rsidP="00964227">
      <w:pPr>
        <w:tabs>
          <w:tab w:val="left" w:pos="426"/>
        </w:tabs>
        <w:ind w:right="57"/>
        <w:jc w:val="both"/>
        <w:rPr>
          <w:lang w:val="et-EE"/>
        </w:rPr>
      </w:pPr>
    </w:p>
    <w:p w14:paraId="2A93C730" w14:textId="2688E5FE" w:rsidR="00964227" w:rsidRDefault="00964227" w:rsidP="00964227">
      <w:pPr>
        <w:tabs>
          <w:tab w:val="left" w:pos="426"/>
        </w:tabs>
        <w:ind w:right="57"/>
        <w:jc w:val="both"/>
        <w:rPr>
          <w:lang w:val="et-EE"/>
        </w:rPr>
      </w:pPr>
      <w:r>
        <w:rPr>
          <w:lang w:val="et-EE"/>
        </w:rPr>
        <w:t xml:space="preserve">„6) jalgratturist, </w:t>
      </w:r>
      <w:proofErr w:type="spellStart"/>
      <w:r>
        <w:rPr>
          <w:lang w:val="et-EE"/>
        </w:rPr>
        <w:t>pisimopeedijuhist</w:t>
      </w:r>
      <w:proofErr w:type="spellEnd"/>
      <w:r>
        <w:rPr>
          <w:lang w:val="et-EE"/>
        </w:rPr>
        <w:t xml:space="preserve"> või </w:t>
      </w:r>
      <w:proofErr w:type="spellStart"/>
      <w:r w:rsidR="00181879">
        <w:rPr>
          <w:lang w:val="et-EE"/>
        </w:rPr>
        <w:t>kergliikuri</w:t>
      </w:r>
      <w:r>
        <w:rPr>
          <w:lang w:val="et-EE"/>
        </w:rPr>
        <w:t>juh</w:t>
      </w:r>
      <w:r w:rsidR="00181879">
        <w:rPr>
          <w:lang w:val="et-EE"/>
        </w:rPr>
        <w:t>i</w:t>
      </w:r>
      <w:r>
        <w:rPr>
          <w:lang w:val="et-EE"/>
        </w:rPr>
        <w:t>st</w:t>
      </w:r>
      <w:proofErr w:type="spellEnd"/>
      <w:r>
        <w:rPr>
          <w:lang w:val="et-EE"/>
        </w:rPr>
        <w:t>, kui möödasõidul ei ole võimalik hoida vähemalt 1,5-meetrist külgvahet.“;</w:t>
      </w:r>
    </w:p>
    <w:p w14:paraId="727F2F90" w14:textId="77777777" w:rsidR="0078202F" w:rsidRDefault="0078202F" w:rsidP="00906CD8">
      <w:pPr>
        <w:tabs>
          <w:tab w:val="left" w:pos="426"/>
        </w:tabs>
        <w:ind w:right="57"/>
        <w:jc w:val="both"/>
        <w:rPr>
          <w:lang w:val="et-EE"/>
        </w:rPr>
      </w:pPr>
    </w:p>
    <w:p w14:paraId="53C2D921" w14:textId="61E70250" w:rsidR="003964D9" w:rsidRDefault="0078202F" w:rsidP="00906CD8">
      <w:pPr>
        <w:tabs>
          <w:tab w:val="left" w:pos="426"/>
        </w:tabs>
        <w:ind w:right="57"/>
        <w:jc w:val="both"/>
        <w:rPr>
          <w:lang w:val="et-EE"/>
        </w:rPr>
      </w:pPr>
      <w:r w:rsidRPr="00964227">
        <w:rPr>
          <w:b/>
          <w:bCs/>
          <w:lang w:val="et-EE"/>
        </w:rPr>
        <w:t>10)</w:t>
      </w:r>
      <w:r>
        <w:rPr>
          <w:lang w:val="et-EE"/>
        </w:rPr>
        <w:t xml:space="preserve"> </w:t>
      </w:r>
      <w:r w:rsidR="003964D9">
        <w:rPr>
          <w:lang w:val="et-EE"/>
        </w:rPr>
        <w:t>paragrahvi 52 lõiget 2 täiendatakse punktiga 4 järgmises sõnastuses:</w:t>
      </w:r>
    </w:p>
    <w:p w14:paraId="73BD4485" w14:textId="77777777" w:rsidR="003964D9" w:rsidRDefault="003964D9" w:rsidP="00906CD8">
      <w:pPr>
        <w:tabs>
          <w:tab w:val="left" w:pos="426"/>
        </w:tabs>
        <w:ind w:right="57"/>
        <w:jc w:val="both"/>
        <w:rPr>
          <w:lang w:val="et-EE"/>
        </w:rPr>
      </w:pPr>
    </w:p>
    <w:p w14:paraId="5EDAE0E8" w14:textId="5A70AED6" w:rsidR="003964D9" w:rsidRDefault="003964D9" w:rsidP="00906CD8">
      <w:pPr>
        <w:tabs>
          <w:tab w:val="left" w:pos="426"/>
        </w:tabs>
        <w:ind w:right="57"/>
        <w:jc w:val="both"/>
        <w:rPr>
          <w:lang w:val="et-EE"/>
        </w:rPr>
      </w:pPr>
      <w:r>
        <w:rPr>
          <w:lang w:val="et-EE"/>
        </w:rPr>
        <w:t>„4) jalgratturist,</w:t>
      </w:r>
      <w:r w:rsidR="0078202F">
        <w:rPr>
          <w:lang w:val="et-EE"/>
        </w:rPr>
        <w:t xml:space="preserve"> </w:t>
      </w:r>
      <w:proofErr w:type="spellStart"/>
      <w:r w:rsidR="0078202F">
        <w:rPr>
          <w:lang w:val="et-EE"/>
        </w:rPr>
        <w:t>pisimopeedijuhist</w:t>
      </w:r>
      <w:proofErr w:type="spellEnd"/>
      <w:r w:rsidR="0078202F">
        <w:rPr>
          <w:lang w:val="et-EE"/>
        </w:rPr>
        <w:t xml:space="preserve"> või </w:t>
      </w:r>
      <w:proofErr w:type="spellStart"/>
      <w:r w:rsidR="00430794">
        <w:rPr>
          <w:lang w:val="et-EE"/>
        </w:rPr>
        <w:t>kergliikuri</w:t>
      </w:r>
      <w:r w:rsidR="0078202F">
        <w:rPr>
          <w:lang w:val="et-EE"/>
        </w:rPr>
        <w:t>juh</w:t>
      </w:r>
      <w:r w:rsidR="00430794">
        <w:rPr>
          <w:lang w:val="et-EE"/>
        </w:rPr>
        <w:t>i</w:t>
      </w:r>
      <w:r w:rsidR="0078202F">
        <w:rPr>
          <w:lang w:val="et-EE"/>
        </w:rPr>
        <w:t>st</w:t>
      </w:r>
      <w:proofErr w:type="spellEnd"/>
      <w:r w:rsidR="0078202F">
        <w:rPr>
          <w:lang w:val="et-EE"/>
        </w:rPr>
        <w:t>,</w:t>
      </w:r>
      <w:r>
        <w:rPr>
          <w:lang w:val="et-EE"/>
        </w:rPr>
        <w:t xml:space="preserve"> kui möödasõidul ei ole võimalik hoida vähemalt 1,5-meetrist külgvahet.“;</w:t>
      </w:r>
    </w:p>
    <w:p w14:paraId="1713F154" w14:textId="77777777" w:rsidR="003964D9" w:rsidRDefault="003964D9" w:rsidP="00906CD8">
      <w:pPr>
        <w:tabs>
          <w:tab w:val="left" w:pos="426"/>
        </w:tabs>
        <w:ind w:right="57"/>
        <w:jc w:val="both"/>
        <w:rPr>
          <w:lang w:val="et-EE"/>
        </w:rPr>
      </w:pPr>
    </w:p>
    <w:p w14:paraId="578D4108" w14:textId="68C418C2" w:rsidR="003964D9" w:rsidRPr="003964D9" w:rsidRDefault="003964D9" w:rsidP="00906CD8">
      <w:pPr>
        <w:tabs>
          <w:tab w:val="left" w:pos="426"/>
        </w:tabs>
        <w:ind w:right="57"/>
        <w:jc w:val="both"/>
        <w:rPr>
          <w:lang w:val="et-EE"/>
        </w:rPr>
      </w:pPr>
      <w:r>
        <w:rPr>
          <w:b/>
          <w:bCs/>
          <w:lang w:val="et-EE"/>
        </w:rPr>
        <w:t>1</w:t>
      </w:r>
      <w:r w:rsidR="00964227">
        <w:rPr>
          <w:b/>
          <w:bCs/>
          <w:lang w:val="et-EE"/>
        </w:rPr>
        <w:t>1</w:t>
      </w:r>
      <w:r>
        <w:rPr>
          <w:b/>
          <w:bCs/>
          <w:lang w:val="et-EE"/>
        </w:rPr>
        <w:t>)</w:t>
      </w:r>
      <w:r>
        <w:rPr>
          <w:lang w:val="et-EE"/>
        </w:rPr>
        <w:t xml:space="preserve"> paragrahvi 54 lõikes </w:t>
      </w:r>
      <w:r w:rsidR="00103F76">
        <w:rPr>
          <w:lang w:val="et-EE"/>
        </w:rPr>
        <w:t>5</w:t>
      </w:r>
      <w:r>
        <w:rPr>
          <w:lang w:val="et-EE"/>
        </w:rPr>
        <w:t xml:space="preserve"> asendatakse tekstiosa „1 ja 2“ tekstiosaga „1, 2 ja 4“;</w:t>
      </w:r>
    </w:p>
    <w:p w14:paraId="0C82841F" w14:textId="3E7CBA1F" w:rsidR="00651CA2" w:rsidRDefault="00651CA2" w:rsidP="009631C1">
      <w:pPr>
        <w:tabs>
          <w:tab w:val="left" w:pos="426"/>
        </w:tabs>
        <w:ind w:right="57"/>
        <w:jc w:val="both"/>
        <w:rPr>
          <w:rFonts w:eastAsia="Calibri"/>
          <w:lang w:val="et-EE"/>
        </w:rPr>
      </w:pPr>
    </w:p>
    <w:p w14:paraId="51FD1C7D" w14:textId="6D71354D" w:rsidR="006C61BD" w:rsidRDefault="006C61BD" w:rsidP="009631C1">
      <w:pPr>
        <w:tabs>
          <w:tab w:val="left" w:pos="426"/>
        </w:tabs>
        <w:ind w:right="57"/>
        <w:jc w:val="both"/>
        <w:rPr>
          <w:rFonts w:eastAsia="Calibri"/>
          <w:lang w:val="et-EE"/>
        </w:rPr>
      </w:pPr>
      <w:r w:rsidRPr="00006FA2">
        <w:rPr>
          <w:rFonts w:eastAsia="Calibri"/>
          <w:b/>
          <w:bCs/>
          <w:lang w:val="et-EE"/>
        </w:rPr>
        <w:t>12)</w:t>
      </w:r>
      <w:r>
        <w:rPr>
          <w:rFonts w:eastAsia="Calibri"/>
          <w:lang w:val="et-EE"/>
        </w:rPr>
        <w:t xml:space="preserve"> paragrahvi 55 tekst loetakse lõikeks 1 ja paragrahvi täiendatakse lõikega 2 järgmises sõnastuses:</w:t>
      </w:r>
    </w:p>
    <w:p w14:paraId="2B16BE4A" w14:textId="228EE557" w:rsidR="006C61BD" w:rsidRDefault="006C61BD" w:rsidP="009631C1">
      <w:pPr>
        <w:tabs>
          <w:tab w:val="left" w:pos="426"/>
        </w:tabs>
        <w:ind w:right="57"/>
        <w:jc w:val="both"/>
        <w:rPr>
          <w:rFonts w:eastAsia="Calibri"/>
          <w:lang w:val="et-EE"/>
        </w:rPr>
      </w:pPr>
    </w:p>
    <w:p w14:paraId="5F0106E2" w14:textId="325747CE" w:rsidR="006C61BD" w:rsidRDefault="006C61BD" w:rsidP="009631C1">
      <w:pPr>
        <w:tabs>
          <w:tab w:val="left" w:pos="426"/>
        </w:tabs>
        <w:ind w:right="57"/>
        <w:jc w:val="both"/>
        <w:rPr>
          <w:rFonts w:eastAsia="Calibri"/>
          <w:lang w:val="et-EE"/>
        </w:rPr>
      </w:pPr>
      <w:r>
        <w:rPr>
          <w:rFonts w:eastAsia="Calibri"/>
          <w:lang w:val="et-EE"/>
        </w:rPr>
        <w:t>„</w:t>
      </w:r>
      <w:r w:rsidRPr="006C61BD">
        <w:rPr>
          <w:rFonts w:eastAsia="Calibri"/>
          <w:lang w:val="et-EE"/>
        </w:rPr>
        <w:t xml:space="preserve">(2) Arvestades </w:t>
      </w:r>
      <w:ins w:id="12" w:author="Katariina Kärsten" w:date="2024-02-01T14:40:00Z">
        <w:r w:rsidR="0078090F">
          <w:rPr>
            <w:rFonts w:eastAsia="Calibri"/>
            <w:lang w:val="et-EE"/>
          </w:rPr>
          <w:t xml:space="preserve">käesoleva seaduse </w:t>
        </w:r>
      </w:ins>
      <w:r w:rsidRPr="006C61BD">
        <w:rPr>
          <w:rFonts w:eastAsia="Calibri"/>
          <w:lang w:val="et-EE"/>
        </w:rPr>
        <w:t xml:space="preserve">§ 51 lõigetes 1, 3 ja 4 ning §-s 52 sätestatut, võib jalgratturist, </w:t>
      </w:r>
      <w:proofErr w:type="spellStart"/>
      <w:r w:rsidRPr="006C61BD">
        <w:rPr>
          <w:rFonts w:eastAsia="Calibri"/>
          <w:lang w:val="et-EE"/>
        </w:rPr>
        <w:t>pisimopeedijuhist</w:t>
      </w:r>
      <w:proofErr w:type="spellEnd"/>
      <w:r w:rsidRPr="006C61BD">
        <w:rPr>
          <w:rFonts w:eastAsia="Calibri"/>
          <w:lang w:val="et-EE"/>
        </w:rPr>
        <w:t xml:space="preserve"> või </w:t>
      </w:r>
      <w:proofErr w:type="spellStart"/>
      <w:r w:rsidRPr="006C61BD">
        <w:rPr>
          <w:rFonts w:eastAsia="Calibri"/>
          <w:lang w:val="et-EE"/>
        </w:rPr>
        <w:t>kergliikurijuhist</w:t>
      </w:r>
      <w:proofErr w:type="spellEnd"/>
      <w:r w:rsidRPr="006C61BD">
        <w:rPr>
          <w:rFonts w:eastAsia="Calibri"/>
          <w:lang w:val="et-EE"/>
        </w:rPr>
        <w:t xml:space="preserve"> mööda sõita möödasõitu keelavat teekattemärgist ületades.</w:t>
      </w:r>
      <w:r>
        <w:rPr>
          <w:rFonts w:eastAsia="Calibri"/>
          <w:lang w:val="et-EE"/>
        </w:rPr>
        <w:t>“;</w:t>
      </w:r>
    </w:p>
    <w:p w14:paraId="495C0BAB" w14:textId="77777777" w:rsidR="006C61BD" w:rsidRDefault="006C61BD" w:rsidP="009631C1">
      <w:pPr>
        <w:tabs>
          <w:tab w:val="left" w:pos="426"/>
        </w:tabs>
        <w:ind w:right="57"/>
        <w:jc w:val="both"/>
        <w:rPr>
          <w:rFonts w:eastAsia="Calibri"/>
          <w:lang w:val="et-EE"/>
        </w:rPr>
      </w:pPr>
    </w:p>
    <w:p w14:paraId="06134BEB" w14:textId="2A6D60FE" w:rsidR="00651CA2" w:rsidRDefault="003964D9" w:rsidP="00651CA2">
      <w:pPr>
        <w:tabs>
          <w:tab w:val="left" w:pos="426"/>
        </w:tabs>
        <w:jc w:val="both"/>
        <w:rPr>
          <w:rFonts w:eastAsia="Calibri"/>
          <w:lang w:val="et-EE"/>
        </w:rPr>
      </w:pPr>
      <w:r>
        <w:rPr>
          <w:rFonts w:eastAsia="Calibri"/>
          <w:b/>
          <w:bCs/>
          <w:lang w:val="et-EE"/>
        </w:rPr>
        <w:t>1</w:t>
      </w:r>
      <w:r w:rsidR="007237BB">
        <w:rPr>
          <w:rFonts w:eastAsia="Calibri"/>
          <w:b/>
          <w:bCs/>
          <w:lang w:val="et-EE"/>
        </w:rPr>
        <w:t>3</w:t>
      </w:r>
      <w:r w:rsidR="00651CA2" w:rsidRPr="009D5A08">
        <w:rPr>
          <w:rFonts w:eastAsia="Calibri"/>
          <w:b/>
          <w:bCs/>
          <w:lang w:val="et-EE"/>
        </w:rPr>
        <w:t>)</w:t>
      </w:r>
      <w:r w:rsidR="00651CA2">
        <w:rPr>
          <w:rFonts w:eastAsia="Calibri"/>
          <w:lang w:val="et-EE"/>
        </w:rPr>
        <w:t xml:space="preserve"> paragrahvi 69 lõige 1 muudetakse ja sõnastatakse järgmiselt:</w:t>
      </w:r>
    </w:p>
    <w:p w14:paraId="2D5421C2" w14:textId="50D4456A" w:rsidR="00651CA2" w:rsidRDefault="00651CA2" w:rsidP="00651CA2">
      <w:pPr>
        <w:tabs>
          <w:tab w:val="left" w:pos="426"/>
        </w:tabs>
        <w:jc w:val="both"/>
        <w:rPr>
          <w:rFonts w:eastAsia="Calibri"/>
          <w:lang w:val="et-EE"/>
        </w:rPr>
      </w:pPr>
    </w:p>
    <w:p w14:paraId="0F9FC979" w14:textId="412EB655" w:rsidR="00651CA2" w:rsidRDefault="00651CA2" w:rsidP="00651CA2">
      <w:pPr>
        <w:tabs>
          <w:tab w:val="left" w:pos="426"/>
        </w:tabs>
        <w:jc w:val="both"/>
        <w:rPr>
          <w:rFonts w:eastAsia="Calibri"/>
          <w:lang w:val="et-EE"/>
        </w:rPr>
      </w:pPr>
      <w:r>
        <w:rPr>
          <w:rFonts w:eastAsia="Calibri"/>
          <w:lang w:val="et-EE"/>
        </w:rPr>
        <w:t>„</w:t>
      </w:r>
      <w:r w:rsidRPr="004A5780">
        <w:rPr>
          <w:rFonts w:eastAsia="Calibri"/>
          <w:lang w:val="et-EE"/>
        </w:rPr>
        <w:t>(1)</w:t>
      </w:r>
      <w:r w:rsidR="00424843">
        <w:rPr>
          <w:rFonts w:eastAsia="Calibri"/>
          <w:lang w:val="et-EE"/>
        </w:rPr>
        <w:t xml:space="preserve"> </w:t>
      </w:r>
      <w:r w:rsidRPr="004A5780">
        <w:rPr>
          <w:rFonts w:eastAsia="Calibri"/>
          <w:lang w:val="et-EE"/>
        </w:rPr>
        <w:t xml:space="preserve">Juht ei tohi olla </w:t>
      </w:r>
      <w:r>
        <w:rPr>
          <w:rFonts w:eastAsia="Calibri"/>
          <w:lang w:val="et-EE"/>
        </w:rPr>
        <w:t>käesoleva paragrahvi lõigetes 3 ja 3</w:t>
      </w:r>
      <w:r>
        <w:rPr>
          <w:rFonts w:eastAsia="Calibri"/>
          <w:vertAlign w:val="superscript"/>
          <w:lang w:val="et-EE"/>
        </w:rPr>
        <w:t xml:space="preserve">1 </w:t>
      </w:r>
      <w:r>
        <w:rPr>
          <w:rFonts w:eastAsia="Calibri"/>
          <w:lang w:val="et-EE"/>
        </w:rPr>
        <w:t>nimetatud alkoholi piirmäära ületavas seisundis ega joobeseisundis</w:t>
      </w:r>
      <w:r w:rsidRPr="004A5780">
        <w:rPr>
          <w:rFonts w:eastAsia="Calibri"/>
          <w:lang w:val="et-EE"/>
        </w:rPr>
        <w:t xml:space="preserve">. Joobeseisund </w:t>
      </w:r>
      <w:r>
        <w:rPr>
          <w:rFonts w:eastAsia="Calibri"/>
          <w:lang w:val="et-EE"/>
        </w:rPr>
        <w:t>ja</w:t>
      </w:r>
      <w:r w:rsidRPr="004A5780">
        <w:rPr>
          <w:rFonts w:eastAsia="Calibri"/>
          <w:lang w:val="et-EE"/>
        </w:rPr>
        <w:t xml:space="preserve"> </w:t>
      </w:r>
      <w:r>
        <w:rPr>
          <w:rFonts w:eastAsia="Calibri"/>
          <w:lang w:val="et-EE"/>
        </w:rPr>
        <w:t xml:space="preserve">alkoholi </w:t>
      </w:r>
      <w:r w:rsidRPr="004A5780">
        <w:rPr>
          <w:rFonts w:eastAsia="Calibri"/>
          <w:lang w:val="et-EE"/>
        </w:rPr>
        <w:t>piirmäära ületamine tuvastatakse korrakaitseseaduses sätestatud korras.</w:t>
      </w:r>
      <w:r>
        <w:rPr>
          <w:rFonts w:eastAsia="Calibri"/>
          <w:lang w:val="et-EE"/>
        </w:rPr>
        <w:t>“;</w:t>
      </w:r>
    </w:p>
    <w:p w14:paraId="0000F111" w14:textId="77777777" w:rsidR="00651CA2" w:rsidRPr="00DF5C4D" w:rsidRDefault="00651CA2" w:rsidP="00651CA2">
      <w:pPr>
        <w:tabs>
          <w:tab w:val="left" w:pos="426"/>
        </w:tabs>
        <w:jc w:val="both"/>
        <w:rPr>
          <w:rFonts w:eastAsia="Calibri"/>
          <w:lang w:val="et-EE"/>
        </w:rPr>
      </w:pPr>
    </w:p>
    <w:p w14:paraId="3F2CBEF1" w14:textId="3815AE5A" w:rsidR="00651CA2" w:rsidRPr="00DF5C4D" w:rsidRDefault="00B8605F" w:rsidP="00651CA2">
      <w:pPr>
        <w:tabs>
          <w:tab w:val="left" w:pos="426"/>
        </w:tabs>
        <w:jc w:val="both"/>
        <w:rPr>
          <w:rFonts w:eastAsia="Calibri"/>
          <w:lang w:val="et-EE"/>
        </w:rPr>
      </w:pPr>
      <w:r>
        <w:rPr>
          <w:rFonts w:eastAsia="Calibri"/>
          <w:b/>
          <w:bCs/>
          <w:lang w:val="et-EE"/>
        </w:rPr>
        <w:t>1</w:t>
      </w:r>
      <w:r w:rsidR="007237BB">
        <w:rPr>
          <w:rFonts w:eastAsia="Calibri"/>
          <w:b/>
          <w:bCs/>
          <w:lang w:val="et-EE"/>
        </w:rPr>
        <w:t>4</w:t>
      </w:r>
      <w:r w:rsidR="00651CA2" w:rsidRPr="00DF5C4D">
        <w:rPr>
          <w:rFonts w:eastAsia="Calibri"/>
          <w:b/>
          <w:bCs/>
          <w:lang w:val="et-EE"/>
        </w:rPr>
        <w:t>)</w:t>
      </w:r>
      <w:r w:rsidR="00651CA2" w:rsidRPr="00DF5C4D">
        <w:rPr>
          <w:rFonts w:eastAsia="Calibri"/>
          <w:lang w:val="et-EE"/>
        </w:rPr>
        <w:t xml:space="preserve"> paragrahvi 69 täiendatakse lõikega </w:t>
      </w:r>
      <w:r w:rsidR="00651CA2">
        <w:rPr>
          <w:rFonts w:eastAsia="Calibri"/>
          <w:lang w:val="et-EE"/>
        </w:rPr>
        <w:t>3</w:t>
      </w:r>
      <w:r w:rsidR="00651CA2" w:rsidRPr="00DF5C4D">
        <w:rPr>
          <w:rFonts w:eastAsia="Calibri"/>
          <w:vertAlign w:val="superscript"/>
          <w:lang w:val="et-EE"/>
        </w:rPr>
        <w:t>1</w:t>
      </w:r>
      <w:r w:rsidR="00651CA2" w:rsidRPr="00DF5C4D">
        <w:rPr>
          <w:rFonts w:eastAsia="Calibri"/>
          <w:lang w:val="et-EE"/>
        </w:rPr>
        <w:t xml:space="preserve"> järgmises sõnastuses:</w:t>
      </w:r>
    </w:p>
    <w:p w14:paraId="32A5EC02" w14:textId="693849CE" w:rsidR="00651CA2" w:rsidRPr="00DF5C4D" w:rsidRDefault="00651CA2" w:rsidP="00651CA2">
      <w:pPr>
        <w:tabs>
          <w:tab w:val="left" w:pos="426"/>
        </w:tabs>
        <w:jc w:val="both"/>
        <w:rPr>
          <w:rFonts w:eastAsia="Calibri"/>
          <w:lang w:val="et-EE"/>
        </w:rPr>
      </w:pPr>
    </w:p>
    <w:p w14:paraId="225BE2CB" w14:textId="32CE7382" w:rsidR="00651CA2" w:rsidRPr="00DF5C4D" w:rsidRDefault="00651CA2" w:rsidP="00651CA2">
      <w:pPr>
        <w:tabs>
          <w:tab w:val="left" w:pos="426"/>
        </w:tabs>
        <w:jc w:val="both"/>
        <w:rPr>
          <w:rFonts w:eastAsia="Calibri"/>
          <w:lang w:val="et-EE"/>
        </w:rPr>
      </w:pPr>
      <w:r w:rsidRPr="00DF5C4D">
        <w:rPr>
          <w:rFonts w:eastAsia="Calibri"/>
          <w:lang w:val="et-EE"/>
        </w:rPr>
        <w:t>„(</w:t>
      </w:r>
      <w:r>
        <w:rPr>
          <w:rFonts w:eastAsia="Calibri"/>
          <w:lang w:val="et-EE"/>
        </w:rPr>
        <w:t>3</w:t>
      </w:r>
      <w:r w:rsidRPr="00DF5C4D">
        <w:rPr>
          <w:rFonts w:eastAsia="Calibri"/>
          <w:vertAlign w:val="superscript"/>
          <w:lang w:val="et-EE"/>
        </w:rPr>
        <w:t>1</w:t>
      </w:r>
      <w:r w:rsidRPr="00DF5C4D">
        <w:rPr>
          <w:rFonts w:eastAsia="Calibri"/>
          <w:lang w:val="et-EE"/>
        </w:rPr>
        <w:t>)</w:t>
      </w:r>
      <w:r w:rsidR="00424843">
        <w:rPr>
          <w:rFonts w:eastAsia="Calibri"/>
          <w:lang w:val="et-EE"/>
        </w:rPr>
        <w:t xml:space="preserve"> </w:t>
      </w:r>
      <w:r w:rsidRPr="00DF5C4D">
        <w:rPr>
          <w:rFonts w:eastAsia="Calibri"/>
          <w:lang w:val="et-EE"/>
        </w:rPr>
        <w:t xml:space="preserve">Jalgratturi, </w:t>
      </w:r>
      <w:proofErr w:type="spellStart"/>
      <w:r w:rsidRPr="00DF5C4D">
        <w:rPr>
          <w:rFonts w:eastAsia="Calibri"/>
          <w:lang w:val="et-EE"/>
        </w:rPr>
        <w:t>kergliikurijuhi</w:t>
      </w:r>
      <w:proofErr w:type="spellEnd"/>
      <w:r w:rsidRPr="00DF5C4D">
        <w:rPr>
          <w:rFonts w:eastAsia="Calibri"/>
          <w:lang w:val="et-EE"/>
        </w:rPr>
        <w:t xml:space="preserve"> ja </w:t>
      </w:r>
      <w:proofErr w:type="spellStart"/>
      <w:r w:rsidRPr="00DF5C4D">
        <w:rPr>
          <w:rFonts w:eastAsia="Calibri"/>
          <w:lang w:val="et-EE"/>
        </w:rPr>
        <w:t>pisimopeedijuhi</w:t>
      </w:r>
      <w:proofErr w:type="spellEnd"/>
      <w:r w:rsidRPr="00DF5C4D">
        <w:rPr>
          <w:rFonts w:eastAsia="Calibri"/>
          <w:lang w:val="et-EE"/>
        </w:rPr>
        <w:t xml:space="preserve"> ühes grammis veres ei tohi olla alkoholi 0,50 milligrammi või rohkem või ühes liitris väljahingatavas õhus 0,25 milligrammi või rohkem.“;</w:t>
      </w:r>
    </w:p>
    <w:p w14:paraId="3A1845F6" w14:textId="77777777" w:rsidR="00651CA2" w:rsidRPr="00DF5C4D" w:rsidRDefault="00651CA2" w:rsidP="00651CA2">
      <w:pPr>
        <w:jc w:val="both"/>
        <w:rPr>
          <w:lang w:val="et-EE"/>
        </w:rPr>
      </w:pPr>
    </w:p>
    <w:p w14:paraId="2F0CBED5" w14:textId="6E7B6115" w:rsidR="00970EBE" w:rsidRPr="00DF5C4D" w:rsidRDefault="00D80E21" w:rsidP="00970EBE">
      <w:pPr>
        <w:jc w:val="both"/>
        <w:rPr>
          <w:lang w:val="et-EE"/>
        </w:rPr>
      </w:pPr>
      <w:r>
        <w:rPr>
          <w:b/>
          <w:bCs/>
          <w:lang w:val="et-EE"/>
        </w:rPr>
        <w:t>1</w:t>
      </w:r>
      <w:r w:rsidR="007237BB">
        <w:rPr>
          <w:b/>
          <w:bCs/>
          <w:lang w:val="et-EE"/>
        </w:rPr>
        <w:t>5</w:t>
      </w:r>
      <w:r w:rsidR="00970EBE" w:rsidRPr="00DF5C4D">
        <w:rPr>
          <w:b/>
          <w:bCs/>
          <w:lang w:val="et-EE"/>
        </w:rPr>
        <w:t>)</w:t>
      </w:r>
      <w:r w:rsidR="00424843">
        <w:rPr>
          <w:lang w:val="et-EE"/>
        </w:rPr>
        <w:t xml:space="preserve"> </w:t>
      </w:r>
      <w:r w:rsidR="00970EBE" w:rsidRPr="00DF5C4D">
        <w:rPr>
          <w:lang w:val="et-EE"/>
        </w:rPr>
        <w:t>paragrahvi 92 lõi</w:t>
      </w:r>
      <w:r w:rsidR="00970EBE">
        <w:rPr>
          <w:lang w:val="et-EE"/>
        </w:rPr>
        <w:t>get</w:t>
      </w:r>
      <w:r w:rsidR="00970EBE" w:rsidRPr="00DF5C4D">
        <w:rPr>
          <w:lang w:val="et-EE"/>
        </w:rPr>
        <w:t>es 9 ja 12 asendatakse sõna „mootorsõiduk</w:t>
      </w:r>
      <w:r w:rsidR="00970EBE">
        <w:rPr>
          <w:lang w:val="et-EE"/>
        </w:rPr>
        <w:t>i</w:t>
      </w:r>
      <w:r w:rsidR="00970EBE" w:rsidRPr="00DF5C4D">
        <w:rPr>
          <w:lang w:val="et-EE"/>
        </w:rPr>
        <w:t>“ sõnaga „sõiduk</w:t>
      </w:r>
      <w:r w:rsidR="00970EBE">
        <w:rPr>
          <w:lang w:val="et-EE"/>
        </w:rPr>
        <w:t>i</w:t>
      </w:r>
      <w:r w:rsidR="00970EBE" w:rsidRPr="00DF5C4D">
        <w:rPr>
          <w:lang w:val="et-EE"/>
        </w:rPr>
        <w:t>“;</w:t>
      </w:r>
    </w:p>
    <w:p w14:paraId="5E61E10A" w14:textId="11A5F792" w:rsidR="00651CA2" w:rsidRDefault="00651CA2" w:rsidP="00651CA2">
      <w:pPr>
        <w:jc w:val="both"/>
        <w:rPr>
          <w:lang w:val="et-EE"/>
        </w:rPr>
      </w:pPr>
    </w:p>
    <w:p w14:paraId="27174C38" w14:textId="45BAE536" w:rsidR="00B93DBD" w:rsidRDefault="00B93DBD" w:rsidP="00651CA2">
      <w:pPr>
        <w:jc w:val="both"/>
        <w:rPr>
          <w:lang w:val="et-EE"/>
        </w:rPr>
      </w:pPr>
    </w:p>
    <w:p w14:paraId="2DF82082" w14:textId="77777777" w:rsidR="00B93DBD" w:rsidRPr="00DF5C4D" w:rsidRDefault="00B93DBD" w:rsidP="00651CA2">
      <w:pPr>
        <w:jc w:val="both"/>
        <w:rPr>
          <w:lang w:val="et-EE"/>
        </w:rPr>
      </w:pPr>
    </w:p>
    <w:p w14:paraId="6C03242E" w14:textId="378EEEAD" w:rsidR="00651CA2" w:rsidRPr="00DF5C4D" w:rsidRDefault="00D80E21" w:rsidP="00651CA2">
      <w:pPr>
        <w:jc w:val="both"/>
        <w:rPr>
          <w:lang w:val="et-EE"/>
        </w:rPr>
      </w:pPr>
      <w:r>
        <w:rPr>
          <w:b/>
          <w:bCs/>
          <w:lang w:val="et-EE"/>
        </w:rPr>
        <w:lastRenderedPageBreak/>
        <w:t>1</w:t>
      </w:r>
      <w:r w:rsidR="007237BB">
        <w:rPr>
          <w:b/>
          <w:bCs/>
          <w:lang w:val="et-EE"/>
        </w:rPr>
        <w:t>6</w:t>
      </w:r>
      <w:r w:rsidR="00651CA2" w:rsidRPr="00DF5C4D">
        <w:rPr>
          <w:b/>
          <w:bCs/>
          <w:lang w:val="et-EE"/>
        </w:rPr>
        <w:t>)</w:t>
      </w:r>
      <w:r w:rsidR="00651CA2" w:rsidRPr="00DF5C4D">
        <w:rPr>
          <w:lang w:val="et-EE"/>
        </w:rPr>
        <w:t xml:space="preserve"> seadust täiendatakse 12</w:t>
      </w:r>
      <w:r w:rsidR="00651CA2" w:rsidRPr="00DF5C4D">
        <w:rPr>
          <w:vertAlign w:val="superscript"/>
          <w:lang w:val="et-EE"/>
        </w:rPr>
        <w:t>2</w:t>
      </w:r>
      <w:r w:rsidR="00651CA2">
        <w:rPr>
          <w:lang w:val="et-EE"/>
        </w:rPr>
        <w:t>. peatükiga</w:t>
      </w:r>
      <w:r w:rsidR="00651CA2" w:rsidRPr="00DF5C4D">
        <w:rPr>
          <w:lang w:val="et-EE"/>
        </w:rPr>
        <w:t xml:space="preserve"> järgmises sõnastuses:</w:t>
      </w:r>
    </w:p>
    <w:p w14:paraId="4F8FF9F6" w14:textId="77777777" w:rsidR="00651CA2" w:rsidRPr="00DF5C4D" w:rsidRDefault="00651CA2" w:rsidP="00651CA2">
      <w:pPr>
        <w:jc w:val="both"/>
        <w:rPr>
          <w:lang w:val="et-EE"/>
        </w:rPr>
      </w:pPr>
    </w:p>
    <w:p w14:paraId="617538F1" w14:textId="77777777" w:rsidR="00651CA2" w:rsidRPr="00DF5C4D" w:rsidRDefault="00651CA2" w:rsidP="00651CA2">
      <w:pPr>
        <w:jc w:val="center"/>
        <w:rPr>
          <w:b/>
          <w:bCs/>
          <w:lang w:val="et-EE"/>
        </w:rPr>
      </w:pPr>
      <w:r>
        <w:rPr>
          <w:lang w:val="et-EE"/>
        </w:rPr>
        <w:t>„</w:t>
      </w:r>
      <w:r w:rsidRPr="00DF5C4D">
        <w:rPr>
          <w:b/>
          <w:bCs/>
          <w:lang w:val="et-EE"/>
        </w:rPr>
        <w:t>12</w:t>
      </w:r>
      <w:r w:rsidRPr="00DF5C4D">
        <w:rPr>
          <w:b/>
          <w:bCs/>
          <w:vertAlign w:val="superscript"/>
          <w:lang w:val="et-EE"/>
        </w:rPr>
        <w:t>2</w:t>
      </w:r>
      <w:r w:rsidRPr="00DF5C4D">
        <w:rPr>
          <w:b/>
          <w:bCs/>
          <w:lang w:val="et-EE"/>
        </w:rPr>
        <w:t>. peatükk</w:t>
      </w:r>
    </w:p>
    <w:p w14:paraId="691668F0" w14:textId="167CE21C" w:rsidR="00651CA2" w:rsidRPr="00DF5C4D" w:rsidRDefault="00651CA2" w:rsidP="00651CA2">
      <w:pPr>
        <w:jc w:val="center"/>
        <w:rPr>
          <w:b/>
          <w:bCs/>
          <w:lang w:val="et-EE"/>
        </w:rPr>
      </w:pPr>
      <w:r w:rsidRPr="00DF5C4D">
        <w:rPr>
          <w:b/>
          <w:bCs/>
          <w:lang w:val="et-EE"/>
        </w:rPr>
        <w:t>MAJANDUSTEGEVUS</w:t>
      </w:r>
      <w:r>
        <w:rPr>
          <w:b/>
          <w:bCs/>
          <w:lang w:val="et-EE"/>
        </w:rPr>
        <w:t xml:space="preserve">E </w:t>
      </w:r>
      <w:r w:rsidRPr="00DF5C4D">
        <w:rPr>
          <w:b/>
          <w:bCs/>
          <w:lang w:val="et-EE"/>
        </w:rPr>
        <w:t>NÕUDED KERGLIIKURI</w:t>
      </w:r>
      <w:r>
        <w:rPr>
          <w:b/>
          <w:bCs/>
          <w:lang w:val="et-EE"/>
        </w:rPr>
        <w:t>, PISIMOPEEDI</w:t>
      </w:r>
      <w:r w:rsidRPr="00DF5C4D">
        <w:rPr>
          <w:b/>
          <w:bCs/>
          <w:lang w:val="et-EE"/>
        </w:rPr>
        <w:t xml:space="preserve"> JA </w:t>
      </w:r>
      <w:commentRangeStart w:id="13"/>
      <w:r w:rsidRPr="00DF5C4D">
        <w:rPr>
          <w:b/>
          <w:bCs/>
          <w:lang w:val="et-EE"/>
        </w:rPr>
        <w:t>JALGRAT</w:t>
      </w:r>
      <w:r w:rsidR="00343E37">
        <w:rPr>
          <w:b/>
          <w:bCs/>
          <w:lang w:val="et-EE"/>
        </w:rPr>
        <w:t>TA</w:t>
      </w:r>
      <w:ins w:id="14" w:author="Merike Koppel JM" w:date="2024-01-22T14:03:00Z">
        <w:r w:rsidR="008E45D5">
          <w:rPr>
            <w:b/>
            <w:bCs/>
            <w:lang w:val="et-EE"/>
          </w:rPr>
          <w:t xml:space="preserve"> </w:t>
        </w:r>
      </w:ins>
      <w:r>
        <w:rPr>
          <w:b/>
          <w:bCs/>
          <w:lang w:val="et-EE"/>
        </w:rPr>
        <w:t xml:space="preserve">RENDILE </w:t>
      </w:r>
      <w:commentRangeEnd w:id="13"/>
      <w:r w:rsidR="008E45D5">
        <w:rPr>
          <w:rStyle w:val="Kommentaariviide"/>
          <w:rFonts w:eastAsia="Calibri"/>
        </w:rPr>
        <w:commentReference w:id="13"/>
      </w:r>
      <w:r>
        <w:rPr>
          <w:b/>
          <w:bCs/>
          <w:lang w:val="et-EE"/>
        </w:rPr>
        <w:t>VÕI ÜÜRILE ANDMISELE</w:t>
      </w:r>
    </w:p>
    <w:p w14:paraId="1BC4B4E7" w14:textId="77777777" w:rsidR="00651CA2" w:rsidRPr="00DF5C4D" w:rsidRDefault="00651CA2" w:rsidP="00651CA2">
      <w:pPr>
        <w:jc w:val="both"/>
        <w:rPr>
          <w:b/>
          <w:bCs/>
          <w:lang w:val="et-EE"/>
        </w:rPr>
      </w:pPr>
    </w:p>
    <w:p w14:paraId="645CC31B" w14:textId="77777777" w:rsidR="00651CA2" w:rsidRPr="00DF5C4D" w:rsidRDefault="00651CA2" w:rsidP="00651CA2">
      <w:pPr>
        <w:jc w:val="both"/>
        <w:rPr>
          <w:b/>
          <w:bCs/>
          <w:lang w:val="et-EE"/>
        </w:rPr>
      </w:pPr>
      <w:r w:rsidRPr="00DF5C4D">
        <w:rPr>
          <w:b/>
          <w:bCs/>
          <w:lang w:val="et-EE"/>
        </w:rPr>
        <w:t>§ 1</w:t>
      </w:r>
      <w:r>
        <w:rPr>
          <w:b/>
          <w:bCs/>
          <w:lang w:val="et-EE"/>
        </w:rPr>
        <w:t>90</w:t>
      </w:r>
      <w:r>
        <w:rPr>
          <w:b/>
          <w:bCs/>
          <w:vertAlign w:val="superscript"/>
          <w:lang w:val="et-EE"/>
        </w:rPr>
        <w:t>13</w:t>
      </w:r>
      <w:r w:rsidRPr="00DF5C4D">
        <w:rPr>
          <w:b/>
          <w:bCs/>
          <w:lang w:val="et-EE"/>
        </w:rPr>
        <w:t xml:space="preserve">. </w:t>
      </w:r>
      <w:r>
        <w:rPr>
          <w:b/>
          <w:bCs/>
          <w:lang w:val="et-EE"/>
        </w:rPr>
        <w:t xml:space="preserve">Rendile või üürile antava </w:t>
      </w:r>
      <w:proofErr w:type="spellStart"/>
      <w:r>
        <w:rPr>
          <w:b/>
          <w:bCs/>
          <w:lang w:val="et-EE"/>
        </w:rPr>
        <w:t>k</w:t>
      </w:r>
      <w:r w:rsidRPr="00DF5C4D">
        <w:rPr>
          <w:b/>
          <w:bCs/>
          <w:lang w:val="et-EE"/>
        </w:rPr>
        <w:t>ergliikuri</w:t>
      </w:r>
      <w:proofErr w:type="spellEnd"/>
      <w:r>
        <w:rPr>
          <w:b/>
          <w:bCs/>
          <w:lang w:val="et-EE"/>
        </w:rPr>
        <w:t xml:space="preserve">, </w:t>
      </w:r>
      <w:proofErr w:type="spellStart"/>
      <w:r>
        <w:rPr>
          <w:b/>
          <w:bCs/>
          <w:lang w:val="et-EE"/>
        </w:rPr>
        <w:t>pisimopeedi</w:t>
      </w:r>
      <w:proofErr w:type="spellEnd"/>
      <w:r w:rsidRPr="00DF5C4D">
        <w:rPr>
          <w:b/>
          <w:bCs/>
          <w:lang w:val="et-EE"/>
        </w:rPr>
        <w:t xml:space="preserve"> ja jalgrat</w:t>
      </w:r>
      <w:r>
        <w:rPr>
          <w:b/>
          <w:bCs/>
          <w:lang w:val="et-EE"/>
        </w:rPr>
        <w:t>ta märgistamine</w:t>
      </w:r>
    </w:p>
    <w:p w14:paraId="55B5BDB2" w14:textId="77777777" w:rsidR="00651CA2" w:rsidRPr="00DF5C4D" w:rsidRDefault="00651CA2" w:rsidP="00651CA2">
      <w:pPr>
        <w:jc w:val="both"/>
        <w:rPr>
          <w:lang w:val="et-EE"/>
        </w:rPr>
      </w:pPr>
    </w:p>
    <w:p w14:paraId="383B3C2B" w14:textId="77777777" w:rsidR="00651CA2" w:rsidRPr="00DF5C4D" w:rsidRDefault="00651CA2" w:rsidP="00651CA2">
      <w:pPr>
        <w:jc w:val="both"/>
        <w:rPr>
          <w:lang w:val="et-EE"/>
        </w:rPr>
      </w:pPr>
      <w:r w:rsidRPr="00DF5C4D">
        <w:rPr>
          <w:lang w:val="et-EE"/>
        </w:rPr>
        <w:t xml:space="preserve">Kohaliku omavalitsuse üksus võib </w:t>
      </w:r>
      <w:r>
        <w:rPr>
          <w:lang w:val="et-EE"/>
        </w:rPr>
        <w:t xml:space="preserve">määrusega kehtestada nõude, et </w:t>
      </w:r>
      <w:proofErr w:type="spellStart"/>
      <w:r>
        <w:rPr>
          <w:lang w:val="et-EE"/>
        </w:rPr>
        <w:t>k</w:t>
      </w:r>
      <w:r w:rsidRPr="00DF5C4D">
        <w:rPr>
          <w:lang w:val="et-EE"/>
        </w:rPr>
        <w:t>ergliikuri</w:t>
      </w:r>
      <w:proofErr w:type="spellEnd"/>
      <w:r>
        <w:rPr>
          <w:lang w:val="et-EE"/>
        </w:rPr>
        <w:t xml:space="preserve">, </w:t>
      </w:r>
      <w:proofErr w:type="spellStart"/>
      <w:r>
        <w:rPr>
          <w:lang w:val="et-EE"/>
        </w:rPr>
        <w:t>pisimopeedi</w:t>
      </w:r>
      <w:proofErr w:type="spellEnd"/>
      <w:r w:rsidRPr="00DF5C4D">
        <w:rPr>
          <w:lang w:val="et-EE"/>
        </w:rPr>
        <w:t xml:space="preserve"> </w:t>
      </w:r>
      <w:r>
        <w:rPr>
          <w:lang w:val="et-EE"/>
        </w:rPr>
        <w:t>või</w:t>
      </w:r>
      <w:r w:rsidRPr="00DF5C4D">
        <w:rPr>
          <w:lang w:val="et-EE"/>
        </w:rPr>
        <w:t xml:space="preserve"> jalgrat</w:t>
      </w:r>
      <w:r>
        <w:rPr>
          <w:lang w:val="et-EE"/>
        </w:rPr>
        <w:t>t</w:t>
      </w:r>
      <w:r w:rsidRPr="00DF5C4D">
        <w:rPr>
          <w:lang w:val="et-EE"/>
        </w:rPr>
        <w:t xml:space="preserve">a </w:t>
      </w:r>
      <w:r>
        <w:rPr>
          <w:lang w:val="et-EE"/>
        </w:rPr>
        <w:t xml:space="preserve">rendile või üürile andmisega </w:t>
      </w:r>
      <w:r w:rsidRPr="00DF5C4D">
        <w:rPr>
          <w:lang w:val="et-EE"/>
        </w:rPr>
        <w:t>tegelev ettevõtja on kohustatud renditava</w:t>
      </w:r>
      <w:r>
        <w:rPr>
          <w:lang w:val="et-EE"/>
        </w:rPr>
        <w:t xml:space="preserve"> või üüritava</w:t>
      </w:r>
      <w:r w:rsidRPr="00DF5C4D">
        <w:rPr>
          <w:lang w:val="et-EE"/>
        </w:rPr>
        <w:t xml:space="preserve"> sõiduki varustama selgelt loetava identifitseerimisnumbri</w:t>
      </w:r>
      <w:r>
        <w:rPr>
          <w:lang w:val="et-EE"/>
        </w:rPr>
        <w:t xml:space="preserve"> ning rendile või üürile andva ettevõtja</w:t>
      </w:r>
      <w:r w:rsidRPr="00DF5C4D">
        <w:rPr>
          <w:lang w:val="et-EE"/>
        </w:rPr>
        <w:t xml:space="preserve"> telefoninumbri ja </w:t>
      </w:r>
      <w:r>
        <w:rPr>
          <w:lang w:val="et-EE"/>
        </w:rPr>
        <w:t>äri</w:t>
      </w:r>
      <w:r w:rsidRPr="00DF5C4D">
        <w:rPr>
          <w:lang w:val="et-EE"/>
        </w:rPr>
        <w:t>nimega.</w:t>
      </w:r>
    </w:p>
    <w:p w14:paraId="538003AE" w14:textId="77777777" w:rsidR="00651CA2" w:rsidRDefault="00651CA2" w:rsidP="00651CA2">
      <w:pPr>
        <w:rPr>
          <w:lang w:val="et-EE"/>
        </w:rPr>
      </w:pPr>
    </w:p>
    <w:p w14:paraId="7119FDAE" w14:textId="77777777" w:rsidR="00651CA2" w:rsidRPr="00DF5C4D" w:rsidRDefault="00651CA2" w:rsidP="00651CA2">
      <w:pPr>
        <w:jc w:val="both"/>
        <w:rPr>
          <w:b/>
          <w:bCs/>
          <w:lang w:val="et-EE"/>
        </w:rPr>
      </w:pPr>
      <w:bookmarkStart w:id="15" w:name="_Hlk133575036"/>
      <w:r w:rsidRPr="00DF5C4D">
        <w:rPr>
          <w:b/>
          <w:bCs/>
          <w:lang w:val="et-EE"/>
        </w:rPr>
        <w:t>§ 1</w:t>
      </w:r>
      <w:r>
        <w:rPr>
          <w:b/>
          <w:bCs/>
          <w:lang w:val="et-EE"/>
        </w:rPr>
        <w:t>90</w:t>
      </w:r>
      <w:r>
        <w:rPr>
          <w:b/>
          <w:bCs/>
          <w:vertAlign w:val="superscript"/>
          <w:lang w:val="et-EE"/>
        </w:rPr>
        <w:t>14</w:t>
      </w:r>
      <w:r w:rsidRPr="00DF5C4D">
        <w:rPr>
          <w:b/>
          <w:bCs/>
          <w:lang w:val="et-EE"/>
        </w:rPr>
        <w:t xml:space="preserve">. </w:t>
      </w:r>
      <w:r>
        <w:rPr>
          <w:b/>
          <w:bCs/>
          <w:lang w:val="et-EE"/>
        </w:rPr>
        <w:t>Nõuded</w:t>
      </w:r>
      <w:r w:rsidRPr="00DF5C4D">
        <w:rPr>
          <w:b/>
          <w:bCs/>
          <w:lang w:val="et-EE"/>
        </w:rPr>
        <w:t xml:space="preserve"> </w:t>
      </w:r>
      <w:proofErr w:type="spellStart"/>
      <w:r w:rsidRPr="00DF5C4D">
        <w:rPr>
          <w:b/>
          <w:bCs/>
          <w:lang w:val="et-EE"/>
        </w:rPr>
        <w:t>kergliikuri</w:t>
      </w:r>
      <w:proofErr w:type="spellEnd"/>
      <w:r>
        <w:rPr>
          <w:b/>
          <w:bCs/>
          <w:lang w:val="et-EE"/>
        </w:rPr>
        <w:t xml:space="preserve">, </w:t>
      </w:r>
      <w:proofErr w:type="spellStart"/>
      <w:r>
        <w:rPr>
          <w:b/>
          <w:bCs/>
          <w:lang w:val="et-EE"/>
        </w:rPr>
        <w:t>pisimopeedi</w:t>
      </w:r>
      <w:proofErr w:type="spellEnd"/>
      <w:r w:rsidRPr="00DF5C4D">
        <w:rPr>
          <w:b/>
          <w:bCs/>
          <w:lang w:val="et-EE"/>
        </w:rPr>
        <w:t xml:space="preserve"> ja jalgrat</w:t>
      </w:r>
      <w:r>
        <w:rPr>
          <w:b/>
          <w:bCs/>
          <w:lang w:val="et-EE"/>
        </w:rPr>
        <w:t>t</w:t>
      </w:r>
      <w:r w:rsidRPr="00DF5C4D">
        <w:rPr>
          <w:b/>
          <w:bCs/>
          <w:lang w:val="et-EE"/>
        </w:rPr>
        <w:t>a</w:t>
      </w:r>
      <w:r w:rsidRPr="00A96A33">
        <w:rPr>
          <w:b/>
          <w:bCs/>
          <w:lang w:val="et-EE"/>
        </w:rPr>
        <w:t xml:space="preserve"> rendile või üürile andmisele</w:t>
      </w:r>
    </w:p>
    <w:p w14:paraId="0D25E364" w14:textId="77777777" w:rsidR="00651CA2" w:rsidRPr="00DF5C4D" w:rsidRDefault="00651CA2" w:rsidP="00651CA2">
      <w:pPr>
        <w:jc w:val="both"/>
        <w:rPr>
          <w:b/>
          <w:bCs/>
          <w:lang w:val="et-EE"/>
        </w:rPr>
      </w:pPr>
    </w:p>
    <w:p w14:paraId="01912B74" w14:textId="7E77E4FE" w:rsidR="00651CA2" w:rsidRPr="00DF5C4D" w:rsidRDefault="00651CA2" w:rsidP="00651CA2">
      <w:pPr>
        <w:jc w:val="both"/>
        <w:rPr>
          <w:lang w:val="et-EE"/>
        </w:rPr>
      </w:pPr>
      <w:r w:rsidRPr="00DF5C4D">
        <w:rPr>
          <w:lang w:val="et-EE"/>
        </w:rPr>
        <w:t>(1)</w:t>
      </w:r>
      <w:r w:rsidR="00CE1FF3">
        <w:rPr>
          <w:lang w:val="et-EE"/>
        </w:rPr>
        <w:t xml:space="preserve"> </w:t>
      </w:r>
      <w:r w:rsidRPr="00DF5C4D">
        <w:rPr>
          <w:lang w:val="et-EE"/>
        </w:rPr>
        <w:t xml:space="preserve">Kohaliku omavalitsuse üksus võib ettevõtja </w:t>
      </w:r>
      <w:proofErr w:type="spellStart"/>
      <w:r w:rsidRPr="00DF5C4D">
        <w:rPr>
          <w:lang w:val="et-EE"/>
        </w:rPr>
        <w:t>kergliikuri</w:t>
      </w:r>
      <w:proofErr w:type="spellEnd"/>
      <w:r>
        <w:rPr>
          <w:lang w:val="et-EE"/>
        </w:rPr>
        <w:t xml:space="preserve">, </w:t>
      </w:r>
      <w:proofErr w:type="spellStart"/>
      <w:r>
        <w:rPr>
          <w:lang w:val="et-EE"/>
        </w:rPr>
        <w:t>pisimopeedi</w:t>
      </w:r>
      <w:proofErr w:type="spellEnd"/>
      <w:r w:rsidRPr="00DF5C4D">
        <w:rPr>
          <w:lang w:val="et-EE"/>
        </w:rPr>
        <w:t xml:space="preserve"> ja jalgrat</w:t>
      </w:r>
      <w:r>
        <w:rPr>
          <w:lang w:val="et-EE"/>
        </w:rPr>
        <w:t>t</w:t>
      </w:r>
      <w:r w:rsidRPr="00DF5C4D">
        <w:rPr>
          <w:lang w:val="et-EE"/>
        </w:rPr>
        <w:t xml:space="preserve">a </w:t>
      </w:r>
      <w:r>
        <w:rPr>
          <w:lang w:val="et-EE"/>
        </w:rPr>
        <w:t xml:space="preserve">rendile või üürile andmise </w:t>
      </w:r>
      <w:r w:rsidRPr="00DF5C4D">
        <w:rPr>
          <w:lang w:val="et-EE"/>
        </w:rPr>
        <w:t xml:space="preserve">majandustegevusele </w:t>
      </w:r>
      <w:r w:rsidR="00452379">
        <w:rPr>
          <w:lang w:val="et-EE"/>
        </w:rPr>
        <w:t>määrusega kehtestada</w:t>
      </w:r>
      <w:r w:rsidRPr="00DF5C4D">
        <w:rPr>
          <w:lang w:val="et-EE"/>
        </w:rPr>
        <w:t>:</w:t>
      </w:r>
    </w:p>
    <w:p w14:paraId="393CB67E" w14:textId="20543DC2" w:rsidR="00651CA2" w:rsidRPr="00DF5C4D" w:rsidRDefault="00651CA2" w:rsidP="00651CA2">
      <w:pPr>
        <w:jc w:val="both"/>
        <w:rPr>
          <w:lang w:val="et-EE"/>
        </w:rPr>
      </w:pPr>
      <w:r w:rsidRPr="00DF5C4D">
        <w:rPr>
          <w:lang w:val="et-EE"/>
        </w:rPr>
        <w:t>1)</w:t>
      </w:r>
      <w:r w:rsidR="00CE1FF3">
        <w:rPr>
          <w:lang w:val="et-EE"/>
        </w:rPr>
        <w:t xml:space="preserve"> </w:t>
      </w:r>
      <w:commentRangeStart w:id="16"/>
      <w:del w:id="17" w:author="Merike Koppel JM" w:date="2024-01-22T15:28:00Z">
        <w:r w:rsidRPr="00DF5C4D" w:rsidDel="0069734A">
          <w:rPr>
            <w:lang w:val="et-EE"/>
          </w:rPr>
          <w:delText xml:space="preserve">ettevõtja </w:delText>
        </w:r>
      </w:del>
      <w:r>
        <w:rPr>
          <w:lang w:val="et-EE"/>
        </w:rPr>
        <w:t xml:space="preserve">rendile </w:t>
      </w:r>
      <w:commentRangeEnd w:id="16"/>
      <w:r w:rsidR="00811C9A">
        <w:rPr>
          <w:rStyle w:val="Kommentaariviide"/>
          <w:rFonts w:eastAsia="Calibri"/>
        </w:rPr>
        <w:commentReference w:id="16"/>
      </w:r>
      <w:r>
        <w:rPr>
          <w:lang w:val="et-EE"/>
        </w:rPr>
        <w:t xml:space="preserve">või üürile antava </w:t>
      </w:r>
      <w:r w:rsidRPr="00DF5C4D">
        <w:rPr>
          <w:lang w:val="et-EE"/>
        </w:rPr>
        <w:t xml:space="preserve">sõiduki </w:t>
      </w:r>
      <w:r>
        <w:rPr>
          <w:lang w:val="et-EE"/>
        </w:rPr>
        <w:t xml:space="preserve">tehnilised </w:t>
      </w:r>
      <w:r w:rsidRPr="00DF5C4D">
        <w:rPr>
          <w:lang w:val="et-EE"/>
        </w:rPr>
        <w:t>nõude</w:t>
      </w:r>
      <w:r>
        <w:rPr>
          <w:lang w:val="et-EE"/>
        </w:rPr>
        <w:t>d</w:t>
      </w:r>
      <w:r w:rsidRPr="00DF5C4D">
        <w:rPr>
          <w:lang w:val="et-EE"/>
        </w:rPr>
        <w:t xml:space="preserve">, mille </w:t>
      </w:r>
      <w:r>
        <w:rPr>
          <w:lang w:val="et-EE"/>
        </w:rPr>
        <w:t>abil</w:t>
      </w:r>
      <w:r w:rsidRPr="00DF5C4D">
        <w:rPr>
          <w:lang w:val="et-EE"/>
        </w:rPr>
        <w:t xml:space="preserve"> on võimalik seada sõiduki kasutamisele geograafilisi, ajalisi</w:t>
      </w:r>
      <w:r>
        <w:rPr>
          <w:lang w:val="et-EE"/>
        </w:rPr>
        <w:t>,</w:t>
      </w:r>
      <w:r w:rsidRPr="00DF5C4D">
        <w:rPr>
          <w:lang w:val="et-EE"/>
        </w:rPr>
        <w:t xml:space="preserve"> sõidukiiruse</w:t>
      </w:r>
      <w:r>
        <w:rPr>
          <w:lang w:val="et-EE"/>
        </w:rPr>
        <w:t xml:space="preserve"> ja parkimise</w:t>
      </w:r>
      <w:r w:rsidRPr="00DF5C4D">
        <w:rPr>
          <w:lang w:val="et-EE"/>
        </w:rPr>
        <w:t xml:space="preserve"> piiranguid; </w:t>
      </w:r>
    </w:p>
    <w:p w14:paraId="6931BFD6" w14:textId="64879322" w:rsidR="00651CA2" w:rsidRPr="00DF5C4D" w:rsidRDefault="00651CA2" w:rsidP="00651CA2">
      <w:pPr>
        <w:jc w:val="both"/>
        <w:rPr>
          <w:lang w:val="et-EE"/>
        </w:rPr>
      </w:pPr>
      <w:r w:rsidRPr="00DF5C4D">
        <w:rPr>
          <w:lang w:val="et-EE"/>
        </w:rPr>
        <w:t>2)</w:t>
      </w:r>
      <w:r w:rsidR="00424843">
        <w:rPr>
          <w:lang w:val="et-EE"/>
        </w:rPr>
        <w:t xml:space="preserve"> </w:t>
      </w:r>
      <w:r w:rsidRPr="00DF5C4D">
        <w:rPr>
          <w:lang w:val="et-EE"/>
        </w:rPr>
        <w:t xml:space="preserve">piirkonnad, kus ettevõtja peab </w:t>
      </w:r>
      <w:r>
        <w:rPr>
          <w:lang w:val="et-EE"/>
        </w:rPr>
        <w:t>sõiduki tehnilis</w:t>
      </w:r>
      <w:r w:rsidR="00EC7465">
        <w:rPr>
          <w:lang w:val="et-EE"/>
        </w:rPr>
        <w:t>i</w:t>
      </w:r>
      <w:r>
        <w:rPr>
          <w:lang w:val="et-EE"/>
        </w:rPr>
        <w:t xml:space="preserve"> </w:t>
      </w:r>
      <w:r w:rsidRPr="00DF5C4D">
        <w:rPr>
          <w:lang w:val="et-EE"/>
        </w:rPr>
        <w:t>funktsio</w:t>
      </w:r>
      <w:r w:rsidR="00EC7465">
        <w:rPr>
          <w:lang w:val="et-EE"/>
        </w:rPr>
        <w:t>one</w:t>
      </w:r>
      <w:r w:rsidRPr="00DF5C4D">
        <w:rPr>
          <w:lang w:val="et-EE"/>
        </w:rPr>
        <w:t xml:space="preserve"> kasutades </w:t>
      </w:r>
      <w:r>
        <w:rPr>
          <w:lang w:val="et-EE"/>
        </w:rPr>
        <w:t xml:space="preserve">piirama </w:t>
      </w:r>
      <w:r w:rsidRPr="00DF5C4D">
        <w:rPr>
          <w:lang w:val="et-EE"/>
        </w:rPr>
        <w:t>sõiduki parkimis</w:t>
      </w:r>
      <w:r>
        <w:rPr>
          <w:lang w:val="et-EE"/>
        </w:rPr>
        <w:t xml:space="preserve">e </w:t>
      </w:r>
      <w:r w:rsidRPr="00DF5C4D">
        <w:rPr>
          <w:lang w:val="et-EE"/>
        </w:rPr>
        <w:t>võimalusi;</w:t>
      </w:r>
    </w:p>
    <w:p w14:paraId="349965A9" w14:textId="401B829C" w:rsidR="00651CA2" w:rsidRPr="00DF5C4D" w:rsidRDefault="00651CA2" w:rsidP="00651CA2">
      <w:pPr>
        <w:jc w:val="both"/>
        <w:rPr>
          <w:lang w:val="et-EE"/>
        </w:rPr>
      </w:pPr>
      <w:r w:rsidRPr="00C547FC">
        <w:rPr>
          <w:lang w:val="et-EE"/>
        </w:rPr>
        <w:t>3</w:t>
      </w:r>
      <w:r w:rsidRPr="00BA6D55">
        <w:rPr>
          <w:lang w:val="et-EE"/>
        </w:rPr>
        <w:t>)</w:t>
      </w:r>
      <w:r w:rsidR="00424843">
        <w:rPr>
          <w:lang w:val="et-EE"/>
        </w:rPr>
        <w:t xml:space="preserve"> </w:t>
      </w:r>
      <w:r w:rsidRPr="00BA6D55">
        <w:rPr>
          <w:lang w:val="et-EE"/>
        </w:rPr>
        <w:t>piirkonnad, kus</w:t>
      </w:r>
      <w:r w:rsidRPr="00E8739C">
        <w:rPr>
          <w:lang w:val="et-EE"/>
        </w:rPr>
        <w:t xml:space="preserve">, </w:t>
      </w:r>
      <w:r>
        <w:rPr>
          <w:lang w:val="et-EE"/>
        </w:rPr>
        <w:t>ning</w:t>
      </w:r>
      <w:r w:rsidRPr="00E8739C">
        <w:rPr>
          <w:lang w:val="et-EE"/>
        </w:rPr>
        <w:t xml:space="preserve"> päevad </w:t>
      </w:r>
      <w:r>
        <w:rPr>
          <w:lang w:val="et-EE"/>
        </w:rPr>
        <w:t>ja</w:t>
      </w:r>
      <w:r w:rsidRPr="00E8739C">
        <w:rPr>
          <w:lang w:val="et-EE"/>
        </w:rPr>
        <w:t xml:space="preserve"> kell</w:t>
      </w:r>
      <w:r>
        <w:rPr>
          <w:lang w:val="et-EE"/>
        </w:rPr>
        <w:t>a</w:t>
      </w:r>
      <w:r w:rsidRPr="00E8739C">
        <w:rPr>
          <w:lang w:val="et-EE"/>
        </w:rPr>
        <w:t>ajad, mil</w:t>
      </w:r>
      <w:r w:rsidRPr="00C547FC">
        <w:rPr>
          <w:lang w:val="et-EE"/>
        </w:rPr>
        <w:t xml:space="preserve"> ettevõtja peab </w:t>
      </w:r>
      <w:ins w:id="18" w:author="Merike Koppel JM" w:date="2024-01-22T15:28:00Z">
        <w:r w:rsidR="0069734A">
          <w:rPr>
            <w:lang w:val="et-EE"/>
          </w:rPr>
          <w:t xml:space="preserve">sõiduki </w:t>
        </w:r>
      </w:ins>
      <w:r w:rsidRPr="00BA6D55">
        <w:rPr>
          <w:lang w:val="et-EE"/>
        </w:rPr>
        <w:t>tehnilis</w:t>
      </w:r>
      <w:r w:rsidR="00DF1EF9">
        <w:rPr>
          <w:lang w:val="et-EE"/>
        </w:rPr>
        <w:t>i</w:t>
      </w:r>
      <w:r w:rsidRPr="00BA6D55">
        <w:rPr>
          <w:lang w:val="et-EE"/>
        </w:rPr>
        <w:t xml:space="preserve"> </w:t>
      </w:r>
      <w:r w:rsidRPr="005247E3">
        <w:rPr>
          <w:lang w:val="et-EE"/>
        </w:rPr>
        <w:t>funktsio</w:t>
      </w:r>
      <w:r w:rsidR="00DF1EF9">
        <w:rPr>
          <w:lang w:val="et-EE"/>
        </w:rPr>
        <w:t>one</w:t>
      </w:r>
      <w:r w:rsidR="00CE1FF3">
        <w:rPr>
          <w:lang w:val="et-EE"/>
        </w:rPr>
        <w:t xml:space="preserve"> </w:t>
      </w:r>
      <w:r w:rsidRPr="005247E3">
        <w:rPr>
          <w:lang w:val="et-EE"/>
        </w:rPr>
        <w:t xml:space="preserve">kasutades </w:t>
      </w:r>
      <w:ins w:id="19" w:author="Merike Koppel JM" w:date="2024-01-24T09:01:00Z">
        <w:r w:rsidR="00811C9A">
          <w:rPr>
            <w:lang w:val="et-EE"/>
          </w:rPr>
          <w:t xml:space="preserve">piirama </w:t>
        </w:r>
      </w:ins>
      <w:commentRangeStart w:id="20"/>
      <w:r w:rsidRPr="005247E3">
        <w:rPr>
          <w:lang w:val="et-EE"/>
        </w:rPr>
        <w:t>sõiduki kiirust</w:t>
      </w:r>
      <w:del w:id="21" w:author="Merike Koppel JM" w:date="2024-01-24T09:01:00Z">
        <w:r w:rsidRPr="005247E3" w:rsidDel="00811C9A">
          <w:rPr>
            <w:lang w:val="et-EE"/>
          </w:rPr>
          <w:delText xml:space="preserve"> piirama</w:delText>
        </w:r>
      </w:del>
      <w:commentRangeEnd w:id="20"/>
      <w:r w:rsidR="00BE575F">
        <w:rPr>
          <w:rStyle w:val="Kommentaariviide"/>
          <w:rFonts w:eastAsia="Calibri"/>
        </w:rPr>
        <w:commentReference w:id="20"/>
      </w:r>
      <w:r w:rsidRPr="005247E3">
        <w:rPr>
          <w:lang w:val="et-EE"/>
        </w:rPr>
        <w:t>;</w:t>
      </w:r>
    </w:p>
    <w:p w14:paraId="7BDDD3F7" w14:textId="48F7660C" w:rsidR="00651CA2" w:rsidRPr="00DF5C4D" w:rsidRDefault="00651CA2" w:rsidP="00651CA2">
      <w:pPr>
        <w:jc w:val="both"/>
        <w:rPr>
          <w:lang w:val="et-EE"/>
        </w:rPr>
      </w:pPr>
      <w:r>
        <w:rPr>
          <w:lang w:val="et-EE"/>
        </w:rPr>
        <w:t>4</w:t>
      </w:r>
      <w:r w:rsidRPr="00DF5C4D">
        <w:rPr>
          <w:lang w:val="et-EE"/>
        </w:rPr>
        <w:t>)</w:t>
      </w:r>
      <w:r>
        <w:rPr>
          <w:lang w:val="et-EE"/>
        </w:rPr>
        <w:t xml:space="preserve"> </w:t>
      </w:r>
      <w:r w:rsidRPr="00DF5C4D">
        <w:rPr>
          <w:lang w:val="et-EE"/>
        </w:rPr>
        <w:t xml:space="preserve">nõuded </w:t>
      </w:r>
      <w:proofErr w:type="spellStart"/>
      <w:r w:rsidRPr="00DF5C4D">
        <w:rPr>
          <w:lang w:val="et-EE"/>
        </w:rPr>
        <w:t>kergliikurite</w:t>
      </w:r>
      <w:proofErr w:type="spellEnd"/>
      <w:r w:rsidRPr="00DF5C4D">
        <w:rPr>
          <w:lang w:val="et-EE"/>
        </w:rPr>
        <w:t xml:space="preserve"> ja jalgrataste parkimiskohtade kasutamisele.</w:t>
      </w:r>
    </w:p>
    <w:bookmarkEnd w:id="15"/>
    <w:p w14:paraId="0819A731" w14:textId="77777777" w:rsidR="00651CA2" w:rsidRPr="00DF5C4D" w:rsidRDefault="00651CA2" w:rsidP="00651CA2">
      <w:pPr>
        <w:jc w:val="both"/>
        <w:rPr>
          <w:lang w:val="et-EE"/>
        </w:rPr>
      </w:pPr>
    </w:p>
    <w:p w14:paraId="5B2FAB09" w14:textId="68F06B44" w:rsidR="00651CA2" w:rsidRDefault="00651CA2" w:rsidP="00651CA2">
      <w:pPr>
        <w:jc w:val="both"/>
        <w:rPr>
          <w:lang w:val="et-EE"/>
        </w:rPr>
      </w:pPr>
      <w:r w:rsidRPr="001F0B3C">
        <w:rPr>
          <w:lang w:val="et-EE"/>
        </w:rPr>
        <w:t>(2)</w:t>
      </w:r>
      <w:r w:rsidR="00424843">
        <w:rPr>
          <w:lang w:val="et-EE"/>
        </w:rPr>
        <w:t xml:space="preserve"> </w:t>
      </w:r>
      <w:r w:rsidRPr="001F0B3C">
        <w:rPr>
          <w:lang w:val="et-EE"/>
        </w:rPr>
        <w:t xml:space="preserve">Käesoleva paragrahvi lõikes 1 nimetatud nõuete </w:t>
      </w:r>
      <w:r>
        <w:rPr>
          <w:lang w:val="et-EE"/>
        </w:rPr>
        <w:t>kehtestamisel arvestab kohaliku omavalitsuse üksus piirkonna liikluskorraldust ja -olusid</w:t>
      </w:r>
      <w:bookmarkStart w:id="22" w:name="_Hlk129683710"/>
      <w:ins w:id="23" w:author="Katariina Kärsten" w:date="2024-02-01T14:33:00Z">
        <w:r w:rsidR="00173BE5">
          <w:rPr>
            <w:lang w:val="et-EE"/>
          </w:rPr>
          <w:t xml:space="preserve">, et </w:t>
        </w:r>
      </w:ins>
      <w:del w:id="24" w:author="Katariina Kärsten" w:date="2024-02-01T14:33:00Z">
        <w:r w:rsidDel="00173BE5">
          <w:rPr>
            <w:lang w:val="et-EE"/>
          </w:rPr>
          <w:delText xml:space="preserve"> eesmärgiga </w:delText>
        </w:r>
      </w:del>
      <w:r>
        <w:rPr>
          <w:lang w:val="et-EE"/>
        </w:rPr>
        <w:t>tagada inimeste, vara ja keskkonna ohutus</w:t>
      </w:r>
      <w:bookmarkEnd w:id="22"/>
      <w:r>
        <w:rPr>
          <w:lang w:val="et-EE"/>
        </w:rPr>
        <w:t xml:space="preserve">. Nõuete </w:t>
      </w:r>
      <w:r w:rsidRPr="001F0B3C">
        <w:rPr>
          <w:lang w:val="et-EE"/>
        </w:rPr>
        <w:t>täitmise kohustuse võib seada sõltuvusse sõiduki liigist</w:t>
      </w:r>
      <w:commentRangeStart w:id="25"/>
      <w:r w:rsidRPr="001F0B3C">
        <w:rPr>
          <w:lang w:val="et-EE"/>
        </w:rPr>
        <w:t xml:space="preserve">, ettevõtja renditavate või üüritavate </w:t>
      </w:r>
      <w:commentRangeEnd w:id="25"/>
      <w:r w:rsidR="00901C94">
        <w:rPr>
          <w:rStyle w:val="Kommentaariviide"/>
          <w:rFonts w:eastAsia="Calibri"/>
        </w:rPr>
        <w:commentReference w:id="25"/>
      </w:r>
      <w:r w:rsidRPr="001F0B3C">
        <w:rPr>
          <w:lang w:val="et-EE"/>
        </w:rPr>
        <w:t>sõidukite arvust, üüri- või rendiperioodi pikkusest või muust üüri- või renditeenusele iseloomulikust asjaolust</w:t>
      </w:r>
      <w:r>
        <w:rPr>
          <w:lang w:val="et-EE"/>
        </w:rPr>
        <w:t>.</w:t>
      </w:r>
    </w:p>
    <w:p w14:paraId="4EC166DD" w14:textId="77777777" w:rsidR="00651CA2" w:rsidRDefault="00651CA2" w:rsidP="00651CA2">
      <w:pPr>
        <w:jc w:val="both"/>
        <w:rPr>
          <w:lang w:val="et-EE"/>
        </w:rPr>
      </w:pPr>
    </w:p>
    <w:p w14:paraId="6C940A05" w14:textId="081FBF57" w:rsidR="00651CA2" w:rsidRDefault="00651CA2" w:rsidP="00651CA2">
      <w:pPr>
        <w:jc w:val="both"/>
        <w:rPr>
          <w:lang w:val="et-EE"/>
        </w:rPr>
      </w:pPr>
      <w:r>
        <w:rPr>
          <w:lang w:val="et-EE"/>
        </w:rPr>
        <w:t>(3)</w:t>
      </w:r>
      <w:r w:rsidR="00424843">
        <w:rPr>
          <w:lang w:val="et-EE"/>
        </w:rPr>
        <w:t xml:space="preserve"> </w:t>
      </w:r>
      <w:r>
        <w:rPr>
          <w:lang w:val="et-EE"/>
        </w:rPr>
        <w:t xml:space="preserve">Ettevõtja peab teavitama kohaliku omavalitsuse üksust viivitamata käesoleva paragrahvi lõikes 2 nimetatud asjaolude muutumisest, millest sõltub lõikes 1 nimetatud nõuete kohaldamine. </w:t>
      </w:r>
      <w:commentRangeStart w:id="26"/>
      <w:r>
        <w:rPr>
          <w:lang w:val="et-EE"/>
        </w:rPr>
        <w:t xml:space="preserve">Teavitamisele kuuluvate </w:t>
      </w:r>
      <w:commentRangeEnd w:id="26"/>
      <w:r w:rsidR="00211A0B">
        <w:rPr>
          <w:rStyle w:val="Kommentaariviide"/>
          <w:rFonts w:eastAsia="Calibri"/>
        </w:rPr>
        <w:commentReference w:id="26"/>
      </w:r>
      <w:r>
        <w:rPr>
          <w:lang w:val="et-EE"/>
        </w:rPr>
        <w:t>asjaolude loetelu kehtestab kohaliku omavalitsuse üksus määrusega.</w:t>
      </w:r>
    </w:p>
    <w:p w14:paraId="06514493" w14:textId="77777777" w:rsidR="00651CA2" w:rsidRPr="00DF5C4D" w:rsidRDefault="00651CA2" w:rsidP="00651CA2">
      <w:pPr>
        <w:jc w:val="both"/>
        <w:rPr>
          <w:lang w:val="et-EE"/>
        </w:rPr>
      </w:pPr>
    </w:p>
    <w:p w14:paraId="76C07E76" w14:textId="1914E4BD" w:rsidR="00651CA2" w:rsidRPr="00DF5C4D" w:rsidRDefault="00651CA2" w:rsidP="00651CA2">
      <w:pPr>
        <w:jc w:val="both"/>
        <w:rPr>
          <w:lang w:val="et-EE"/>
        </w:rPr>
      </w:pPr>
      <w:r w:rsidRPr="00DF5C4D">
        <w:rPr>
          <w:lang w:val="et-EE"/>
        </w:rPr>
        <w:t>(</w:t>
      </w:r>
      <w:r>
        <w:rPr>
          <w:lang w:val="et-EE"/>
        </w:rPr>
        <w:t>4</w:t>
      </w:r>
      <w:r w:rsidRPr="00DF5C4D">
        <w:rPr>
          <w:lang w:val="et-EE"/>
        </w:rPr>
        <w:t>)</w:t>
      </w:r>
      <w:r w:rsidR="00424843">
        <w:rPr>
          <w:lang w:val="et-EE"/>
        </w:rPr>
        <w:t xml:space="preserve"> </w:t>
      </w:r>
      <w:r w:rsidRPr="00DF5C4D">
        <w:rPr>
          <w:lang w:val="et-EE"/>
        </w:rPr>
        <w:t xml:space="preserve">Käesoleva paragrahvi lõike 1 punktis </w:t>
      </w:r>
      <w:r>
        <w:rPr>
          <w:lang w:val="et-EE"/>
        </w:rPr>
        <w:t>3</w:t>
      </w:r>
      <w:r w:rsidRPr="00DF5C4D">
        <w:rPr>
          <w:lang w:val="et-EE"/>
        </w:rPr>
        <w:t xml:space="preserve"> nimetatud juhul võib </w:t>
      </w:r>
      <w:r>
        <w:rPr>
          <w:lang w:val="et-EE"/>
        </w:rPr>
        <w:t xml:space="preserve">kohaliku </w:t>
      </w:r>
      <w:r w:rsidRPr="00DF5C4D">
        <w:rPr>
          <w:lang w:val="et-EE"/>
        </w:rPr>
        <w:t>omavalitsus</w:t>
      </w:r>
      <w:r>
        <w:rPr>
          <w:lang w:val="et-EE"/>
        </w:rPr>
        <w:t xml:space="preserve">e </w:t>
      </w:r>
      <w:r w:rsidRPr="00DF5C4D">
        <w:rPr>
          <w:lang w:val="et-EE"/>
        </w:rPr>
        <w:t>üksus sõidukiirust piirata kuni 1</w:t>
      </w:r>
      <w:r w:rsidR="00841F16">
        <w:rPr>
          <w:lang w:val="et-EE"/>
        </w:rPr>
        <w:t>0</w:t>
      </w:r>
      <w:r w:rsidRPr="00DF5C4D">
        <w:rPr>
          <w:lang w:val="et-EE"/>
        </w:rPr>
        <w:t xml:space="preserve"> kilomeetrini tunnis.</w:t>
      </w:r>
    </w:p>
    <w:p w14:paraId="51C06482" w14:textId="77777777" w:rsidR="00651CA2" w:rsidRPr="00DF5C4D" w:rsidRDefault="00651CA2" w:rsidP="00651CA2">
      <w:pPr>
        <w:jc w:val="both"/>
        <w:rPr>
          <w:lang w:val="et-EE"/>
        </w:rPr>
      </w:pPr>
    </w:p>
    <w:p w14:paraId="5CDCC1F1" w14:textId="4B7E0C88" w:rsidR="00651CA2" w:rsidRPr="00DF5C4D" w:rsidRDefault="00651CA2" w:rsidP="00651CA2">
      <w:pPr>
        <w:jc w:val="both"/>
        <w:rPr>
          <w:b/>
          <w:bCs/>
          <w:lang w:val="et-EE"/>
        </w:rPr>
      </w:pPr>
      <w:r w:rsidRPr="00DF5C4D">
        <w:rPr>
          <w:b/>
          <w:bCs/>
          <w:lang w:val="et-EE"/>
        </w:rPr>
        <w:t>§ 1</w:t>
      </w:r>
      <w:r>
        <w:rPr>
          <w:b/>
          <w:bCs/>
          <w:lang w:val="et-EE"/>
        </w:rPr>
        <w:t>90</w:t>
      </w:r>
      <w:r>
        <w:rPr>
          <w:b/>
          <w:bCs/>
          <w:vertAlign w:val="superscript"/>
          <w:lang w:val="et-EE"/>
        </w:rPr>
        <w:t>15</w:t>
      </w:r>
      <w:r w:rsidRPr="00DF5C4D">
        <w:rPr>
          <w:b/>
          <w:bCs/>
          <w:lang w:val="et-EE"/>
        </w:rPr>
        <w:t xml:space="preserve">. Riiklik järelevalve </w:t>
      </w:r>
      <w:r w:rsidR="003B0445">
        <w:rPr>
          <w:b/>
          <w:bCs/>
          <w:lang w:val="et-EE"/>
        </w:rPr>
        <w:t>majandustegevuse nõuete täitmise üle</w:t>
      </w:r>
      <w:r w:rsidR="003B0445" w:rsidRPr="00DF5C4D">
        <w:rPr>
          <w:b/>
          <w:bCs/>
          <w:lang w:val="et-EE"/>
        </w:rPr>
        <w:t xml:space="preserve"> </w:t>
      </w:r>
    </w:p>
    <w:p w14:paraId="1C0917EA" w14:textId="77777777" w:rsidR="00651CA2" w:rsidRPr="00DF5C4D" w:rsidRDefault="00651CA2" w:rsidP="00651CA2">
      <w:pPr>
        <w:jc w:val="both"/>
        <w:rPr>
          <w:lang w:val="et-EE"/>
        </w:rPr>
      </w:pPr>
    </w:p>
    <w:p w14:paraId="23E72BEC" w14:textId="3DB390E0" w:rsidR="00651CA2" w:rsidRPr="00DF5C4D" w:rsidRDefault="003B0445" w:rsidP="00651CA2">
      <w:pPr>
        <w:jc w:val="both"/>
        <w:rPr>
          <w:lang w:val="et-EE"/>
        </w:rPr>
      </w:pPr>
      <w:r>
        <w:rPr>
          <w:lang w:val="et-EE"/>
        </w:rPr>
        <w:t xml:space="preserve">(1) </w:t>
      </w:r>
      <w:r w:rsidR="00651CA2" w:rsidRPr="00DF5C4D">
        <w:rPr>
          <w:lang w:val="et-EE"/>
        </w:rPr>
        <w:t>Riiklikku järelevalvet käesoleva seaduse §</w:t>
      </w:r>
      <w:r>
        <w:rPr>
          <w:lang w:val="et-EE"/>
        </w:rPr>
        <w:t>-de</w:t>
      </w:r>
      <w:r w:rsidR="00651CA2" w:rsidRPr="00DF5C4D">
        <w:rPr>
          <w:lang w:val="et-EE"/>
        </w:rPr>
        <w:t xml:space="preserve"> 1</w:t>
      </w:r>
      <w:r w:rsidR="00651CA2">
        <w:rPr>
          <w:lang w:val="et-EE"/>
        </w:rPr>
        <w:t>90</w:t>
      </w:r>
      <w:r w:rsidR="00651CA2" w:rsidRPr="00DF5C4D">
        <w:rPr>
          <w:vertAlign w:val="superscript"/>
          <w:lang w:val="et-EE"/>
        </w:rPr>
        <w:t>1</w:t>
      </w:r>
      <w:r w:rsidR="00651CA2">
        <w:rPr>
          <w:vertAlign w:val="superscript"/>
          <w:lang w:val="et-EE"/>
        </w:rPr>
        <w:t>3</w:t>
      </w:r>
      <w:r w:rsidR="00651CA2" w:rsidRPr="00DF5C4D">
        <w:rPr>
          <w:lang w:val="et-EE"/>
        </w:rPr>
        <w:t xml:space="preserve"> </w:t>
      </w:r>
      <w:r w:rsidR="00651CA2">
        <w:rPr>
          <w:lang w:val="et-EE"/>
        </w:rPr>
        <w:t>ja 190</w:t>
      </w:r>
      <w:r w:rsidR="00651CA2">
        <w:rPr>
          <w:vertAlign w:val="superscript"/>
          <w:lang w:val="et-EE"/>
        </w:rPr>
        <w:t>14</w:t>
      </w:r>
      <w:r w:rsidR="00651CA2">
        <w:rPr>
          <w:lang w:val="et-EE"/>
        </w:rPr>
        <w:t xml:space="preserve"> </w:t>
      </w:r>
      <w:r w:rsidR="00651CA2" w:rsidRPr="00DF5C4D">
        <w:rPr>
          <w:lang w:val="et-EE"/>
        </w:rPr>
        <w:t xml:space="preserve">alusel kehtestatud </w:t>
      </w:r>
      <w:r w:rsidR="00A80901">
        <w:rPr>
          <w:lang w:val="et-EE"/>
        </w:rPr>
        <w:t xml:space="preserve">majandustegevuse </w:t>
      </w:r>
      <w:r w:rsidR="00651CA2" w:rsidRPr="00DF5C4D">
        <w:rPr>
          <w:lang w:val="et-EE"/>
        </w:rPr>
        <w:t xml:space="preserve">nõuete täitmise üle teostab </w:t>
      </w:r>
      <w:r w:rsidR="00651CA2">
        <w:rPr>
          <w:lang w:val="et-EE"/>
        </w:rPr>
        <w:t xml:space="preserve">kohaliku </w:t>
      </w:r>
      <w:r w:rsidR="00651CA2" w:rsidRPr="00DF5C4D">
        <w:rPr>
          <w:lang w:val="et-EE"/>
        </w:rPr>
        <w:t>omavalitsus</w:t>
      </w:r>
      <w:r w:rsidR="00651CA2">
        <w:rPr>
          <w:lang w:val="et-EE"/>
        </w:rPr>
        <w:t xml:space="preserve">e </w:t>
      </w:r>
      <w:r w:rsidR="00651CA2" w:rsidRPr="00DF5C4D">
        <w:rPr>
          <w:lang w:val="et-EE"/>
        </w:rPr>
        <w:t>üksus.</w:t>
      </w:r>
    </w:p>
    <w:p w14:paraId="768CD43F" w14:textId="77777777" w:rsidR="00651CA2" w:rsidRPr="00DF5C4D" w:rsidRDefault="00651CA2" w:rsidP="00651CA2">
      <w:pPr>
        <w:jc w:val="both"/>
        <w:rPr>
          <w:lang w:val="et-EE"/>
        </w:rPr>
      </w:pPr>
    </w:p>
    <w:p w14:paraId="077E6E0F" w14:textId="4276A0A0" w:rsidR="00651CA2" w:rsidRPr="00DF5C4D" w:rsidRDefault="00A80901" w:rsidP="00651CA2">
      <w:pPr>
        <w:jc w:val="both"/>
        <w:rPr>
          <w:lang w:val="et-EE"/>
        </w:rPr>
      </w:pPr>
      <w:r>
        <w:rPr>
          <w:lang w:val="et-EE"/>
        </w:rPr>
        <w:t xml:space="preserve">(2) </w:t>
      </w:r>
      <w:r w:rsidR="00651CA2" w:rsidRPr="00DF5C4D">
        <w:rPr>
          <w:lang w:val="et-EE"/>
        </w:rPr>
        <w:t>K</w:t>
      </w:r>
      <w:r w:rsidR="00651CA2">
        <w:rPr>
          <w:lang w:val="et-EE"/>
        </w:rPr>
        <w:t>ohaliku omavalitsuse üksus</w:t>
      </w:r>
      <w:r w:rsidR="00651CA2" w:rsidRPr="00DF5C4D">
        <w:rPr>
          <w:lang w:val="et-EE"/>
        </w:rPr>
        <w:t xml:space="preserve"> võib </w:t>
      </w:r>
      <w:r w:rsidR="00651CA2">
        <w:rPr>
          <w:lang w:val="et-EE"/>
        </w:rPr>
        <w:t xml:space="preserve">käesolevas peatükis sätestatud </w:t>
      </w:r>
      <w:r w:rsidR="00651CA2" w:rsidRPr="00DF5C4D">
        <w:rPr>
          <w:lang w:val="et-EE"/>
        </w:rPr>
        <w:t>riikliku järelevalve teostamiseks kohaldada korrakaitseseaduse §-des 30, 31, 32, 49, 50, 51, 52 ja 53 sätestatud riikliku järelevalve erimeetmeid.</w:t>
      </w:r>
    </w:p>
    <w:p w14:paraId="1850F72A" w14:textId="55EA90B2" w:rsidR="00651CA2" w:rsidRDefault="00651CA2" w:rsidP="00651CA2">
      <w:pPr>
        <w:jc w:val="both"/>
        <w:rPr>
          <w:lang w:val="et-EE"/>
        </w:rPr>
      </w:pPr>
    </w:p>
    <w:p w14:paraId="22BDDF1F" w14:textId="692575A9" w:rsidR="00B93DBD" w:rsidRDefault="00B93DBD" w:rsidP="00651CA2">
      <w:pPr>
        <w:jc w:val="both"/>
        <w:rPr>
          <w:lang w:val="et-EE"/>
        </w:rPr>
      </w:pPr>
    </w:p>
    <w:p w14:paraId="5D1FC695" w14:textId="27123B71" w:rsidR="00B93DBD" w:rsidRDefault="00B93DBD" w:rsidP="00651CA2">
      <w:pPr>
        <w:jc w:val="both"/>
        <w:rPr>
          <w:lang w:val="et-EE"/>
        </w:rPr>
      </w:pPr>
    </w:p>
    <w:p w14:paraId="017F1474" w14:textId="77777777" w:rsidR="00B93DBD" w:rsidRPr="00DF5C4D" w:rsidRDefault="00B93DBD" w:rsidP="00651CA2">
      <w:pPr>
        <w:jc w:val="both"/>
        <w:rPr>
          <w:lang w:val="et-EE"/>
        </w:rPr>
      </w:pPr>
    </w:p>
    <w:p w14:paraId="7526D0B2" w14:textId="7CD96A85" w:rsidR="00651CA2" w:rsidRPr="00DF5C4D" w:rsidRDefault="00651CA2" w:rsidP="00651CA2">
      <w:pPr>
        <w:jc w:val="both"/>
        <w:rPr>
          <w:b/>
          <w:lang w:val="et-EE"/>
        </w:rPr>
      </w:pPr>
      <w:r w:rsidRPr="00DF5C4D">
        <w:rPr>
          <w:b/>
          <w:lang w:val="et-EE"/>
        </w:rPr>
        <w:lastRenderedPageBreak/>
        <w:t xml:space="preserve">§ </w:t>
      </w:r>
      <w:r w:rsidRPr="00DF5C4D">
        <w:rPr>
          <w:b/>
          <w:bCs/>
          <w:lang w:val="et-EE"/>
        </w:rPr>
        <w:t>1</w:t>
      </w:r>
      <w:r>
        <w:rPr>
          <w:b/>
          <w:bCs/>
          <w:lang w:val="et-EE"/>
        </w:rPr>
        <w:t>90</w:t>
      </w:r>
      <w:r>
        <w:rPr>
          <w:b/>
          <w:bCs/>
          <w:vertAlign w:val="superscript"/>
          <w:lang w:val="et-EE"/>
        </w:rPr>
        <w:t>1</w:t>
      </w:r>
      <w:r w:rsidR="00A80901">
        <w:rPr>
          <w:b/>
          <w:bCs/>
          <w:vertAlign w:val="superscript"/>
          <w:lang w:val="et-EE"/>
        </w:rPr>
        <w:t>6</w:t>
      </w:r>
      <w:r w:rsidRPr="00DF5C4D">
        <w:rPr>
          <w:b/>
          <w:lang w:val="et-EE"/>
        </w:rPr>
        <w:t>. Kontrolltehing</w:t>
      </w:r>
    </w:p>
    <w:p w14:paraId="6D213B54" w14:textId="77777777" w:rsidR="00651CA2" w:rsidRPr="00DF5C4D" w:rsidRDefault="00651CA2" w:rsidP="00651CA2">
      <w:pPr>
        <w:jc w:val="both"/>
        <w:rPr>
          <w:b/>
          <w:lang w:val="et-EE"/>
        </w:rPr>
      </w:pPr>
    </w:p>
    <w:p w14:paraId="2EEDF516" w14:textId="51A22E08" w:rsidR="00651CA2" w:rsidRPr="00DF5C4D" w:rsidRDefault="00651CA2" w:rsidP="00651CA2">
      <w:pPr>
        <w:jc w:val="both"/>
        <w:rPr>
          <w:lang w:val="et-EE"/>
        </w:rPr>
      </w:pPr>
      <w:r>
        <w:rPr>
          <w:lang w:val="et-EE"/>
        </w:rPr>
        <w:t>Kohaliku omavalitsuse üksusel</w:t>
      </w:r>
      <w:r w:rsidRPr="00DF5C4D">
        <w:rPr>
          <w:lang w:val="et-EE"/>
        </w:rPr>
        <w:t xml:space="preserve"> on õigus teha kontrolltehing,</w:t>
      </w:r>
      <w:r w:rsidRPr="00DF5C4D">
        <w:rPr>
          <w:b/>
          <w:lang w:val="et-EE"/>
        </w:rPr>
        <w:t xml:space="preserve"> </w:t>
      </w:r>
      <w:r w:rsidRPr="00DF5C4D">
        <w:rPr>
          <w:lang w:val="et-EE"/>
        </w:rPr>
        <w:t>kui käesoleva seaduse §-s 1</w:t>
      </w:r>
      <w:r>
        <w:rPr>
          <w:lang w:val="et-EE"/>
        </w:rPr>
        <w:t>90</w:t>
      </w:r>
      <w:r>
        <w:rPr>
          <w:vertAlign w:val="superscript"/>
          <w:lang w:val="et-EE"/>
        </w:rPr>
        <w:t>1</w:t>
      </w:r>
      <w:r w:rsidR="00C10E47">
        <w:rPr>
          <w:vertAlign w:val="superscript"/>
          <w:lang w:val="et-EE"/>
        </w:rPr>
        <w:t>5</w:t>
      </w:r>
      <w:r w:rsidRPr="00DF5C4D">
        <w:rPr>
          <w:lang w:val="et-EE"/>
        </w:rPr>
        <w:t xml:space="preserve"> sätestatud erimeetmetega ei ole võimalik või on oluliselt raske</w:t>
      </w:r>
      <w:r>
        <w:rPr>
          <w:lang w:val="et-EE"/>
        </w:rPr>
        <w:t>m</w:t>
      </w:r>
      <w:r w:rsidRPr="00DF5C4D">
        <w:rPr>
          <w:lang w:val="et-EE"/>
        </w:rPr>
        <w:t xml:space="preserve"> käesoleva seaduse § 1</w:t>
      </w:r>
      <w:r>
        <w:rPr>
          <w:lang w:val="et-EE"/>
        </w:rPr>
        <w:t>90</w:t>
      </w:r>
      <w:r>
        <w:rPr>
          <w:vertAlign w:val="superscript"/>
          <w:lang w:val="et-EE"/>
        </w:rPr>
        <w:t>14</w:t>
      </w:r>
      <w:r w:rsidRPr="00DF5C4D">
        <w:rPr>
          <w:lang w:val="et-EE"/>
        </w:rPr>
        <w:t xml:space="preserve"> alusel kehtestatud nõuete täitmise üle </w:t>
      </w:r>
      <w:commentRangeStart w:id="27"/>
      <w:r w:rsidRPr="00DF5C4D">
        <w:rPr>
          <w:lang w:val="et-EE"/>
        </w:rPr>
        <w:t>järelevalve</w:t>
      </w:r>
      <w:ins w:id="28" w:author="Merike Koppel JM" w:date="2024-01-22T15:29:00Z">
        <w:r w:rsidR="0069734A">
          <w:rPr>
            <w:lang w:val="et-EE"/>
          </w:rPr>
          <w:t>t</w:t>
        </w:r>
      </w:ins>
      <w:r w:rsidRPr="00DF5C4D">
        <w:rPr>
          <w:lang w:val="et-EE"/>
        </w:rPr>
        <w:t xml:space="preserve"> teosta</w:t>
      </w:r>
      <w:ins w:id="29" w:author="Merike Koppel JM" w:date="2024-01-22T15:29:00Z">
        <w:r w:rsidR="0069734A">
          <w:rPr>
            <w:lang w:val="et-EE"/>
          </w:rPr>
          <w:t>da</w:t>
        </w:r>
      </w:ins>
      <w:del w:id="30" w:author="Merike Koppel JM" w:date="2024-01-22T15:29:00Z">
        <w:r w:rsidRPr="00DF5C4D" w:rsidDel="0069734A">
          <w:rPr>
            <w:lang w:val="et-EE"/>
          </w:rPr>
          <w:delText>mine</w:delText>
        </w:r>
      </w:del>
      <w:commentRangeEnd w:id="27"/>
      <w:r w:rsidR="00654B46">
        <w:rPr>
          <w:rStyle w:val="Kommentaariviide"/>
          <w:rFonts w:eastAsia="Calibri"/>
        </w:rPr>
        <w:commentReference w:id="27"/>
      </w:r>
      <w:r w:rsidRPr="00DF5C4D">
        <w:rPr>
          <w:lang w:val="et-EE"/>
        </w:rPr>
        <w:t xml:space="preserve">, kuid see on vajalik rikkumise väljaselgitamiseks. Kontrolltehing </w:t>
      </w:r>
      <w:r>
        <w:rPr>
          <w:lang w:val="et-EE"/>
        </w:rPr>
        <w:t xml:space="preserve">sooritatakse </w:t>
      </w:r>
      <w:r w:rsidRPr="00DF5C4D">
        <w:rPr>
          <w:lang w:val="et-EE"/>
        </w:rPr>
        <w:t>tarbijakaitseseaduse § 63 lõigetes 2–</w:t>
      </w:r>
      <w:r>
        <w:rPr>
          <w:lang w:val="et-EE"/>
        </w:rPr>
        <w:t xml:space="preserve">9 ja </w:t>
      </w:r>
      <w:r w:rsidRPr="00DF5C4D">
        <w:rPr>
          <w:lang w:val="et-EE"/>
        </w:rPr>
        <w:t>11 sätestatud tingimustel ja korras.“;</w:t>
      </w:r>
    </w:p>
    <w:p w14:paraId="79E0124C" w14:textId="77777777" w:rsidR="00651CA2" w:rsidRDefault="00651CA2" w:rsidP="00651CA2">
      <w:pPr>
        <w:jc w:val="both"/>
        <w:rPr>
          <w:lang w:val="et-EE"/>
        </w:rPr>
      </w:pPr>
    </w:p>
    <w:p w14:paraId="242AEE7D" w14:textId="0E2D09A2" w:rsidR="00651CA2" w:rsidRPr="00D416F1" w:rsidRDefault="00D80E21" w:rsidP="00651CA2">
      <w:pPr>
        <w:tabs>
          <w:tab w:val="left" w:pos="426"/>
        </w:tabs>
        <w:jc w:val="both"/>
        <w:rPr>
          <w:lang w:val="et-EE"/>
        </w:rPr>
      </w:pPr>
      <w:r>
        <w:rPr>
          <w:b/>
          <w:lang w:val="et-EE"/>
        </w:rPr>
        <w:t>1</w:t>
      </w:r>
      <w:r w:rsidR="007237BB">
        <w:rPr>
          <w:b/>
          <w:lang w:val="et-EE"/>
        </w:rPr>
        <w:t>7</w:t>
      </w:r>
      <w:r w:rsidR="00651CA2" w:rsidRPr="00D416F1">
        <w:rPr>
          <w:b/>
          <w:lang w:val="et-EE"/>
        </w:rPr>
        <w:t>)</w:t>
      </w:r>
      <w:r w:rsidR="00651CA2" w:rsidRPr="00D416F1">
        <w:rPr>
          <w:lang w:val="et-EE"/>
        </w:rPr>
        <w:t xml:space="preserve"> paragrahvi 193</w:t>
      </w:r>
      <w:r w:rsidR="00651CA2" w:rsidRPr="00D416F1">
        <w:rPr>
          <w:vertAlign w:val="superscript"/>
          <w:lang w:val="et-EE"/>
        </w:rPr>
        <w:t>1</w:t>
      </w:r>
      <w:r w:rsidR="00651CA2" w:rsidRPr="00D416F1">
        <w:rPr>
          <w:lang w:val="et-EE"/>
        </w:rPr>
        <w:t xml:space="preserve"> lõige 4 muudetakse ja sõnastatakse järgmiselt:</w:t>
      </w:r>
    </w:p>
    <w:p w14:paraId="1E0BF513" w14:textId="77777777" w:rsidR="00651CA2" w:rsidRPr="00D416F1" w:rsidRDefault="00651CA2" w:rsidP="00651CA2">
      <w:pPr>
        <w:jc w:val="both"/>
        <w:rPr>
          <w:lang w:val="et-EE"/>
        </w:rPr>
      </w:pPr>
    </w:p>
    <w:p w14:paraId="4BC58E34" w14:textId="70D74DF0" w:rsidR="00651CA2" w:rsidRPr="00D416F1" w:rsidRDefault="00651CA2" w:rsidP="00651CA2">
      <w:pPr>
        <w:jc w:val="both"/>
        <w:rPr>
          <w:lang w:val="et-EE"/>
        </w:rPr>
      </w:pPr>
      <w:r w:rsidRPr="00D416F1">
        <w:rPr>
          <w:lang w:val="et-EE"/>
        </w:rPr>
        <w:t>„(4)</w:t>
      </w:r>
      <w:r w:rsidR="001637BD">
        <w:rPr>
          <w:lang w:val="et-EE"/>
        </w:rPr>
        <w:t xml:space="preserve"> </w:t>
      </w:r>
      <w:r w:rsidRPr="00D416F1">
        <w:rPr>
          <w:lang w:val="et-EE"/>
        </w:rPr>
        <w:t>Paigaldatav automaatne liiklusjärelevalve süsteem peab tehniliselt ühilduma politsei andmekoguga.“;</w:t>
      </w:r>
    </w:p>
    <w:p w14:paraId="74ED327C" w14:textId="77777777" w:rsidR="00651CA2" w:rsidRPr="00D416F1" w:rsidRDefault="00651CA2" w:rsidP="00651CA2">
      <w:pPr>
        <w:jc w:val="both"/>
        <w:rPr>
          <w:lang w:val="et-EE"/>
        </w:rPr>
      </w:pPr>
    </w:p>
    <w:p w14:paraId="4AB6B7D5" w14:textId="49D4451F" w:rsidR="00651CA2" w:rsidRPr="00D416F1" w:rsidRDefault="00D80E21" w:rsidP="00651CA2">
      <w:pPr>
        <w:jc w:val="both"/>
        <w:rPr>
          <w:lang w:val="et-EE"/>
        </w:rPr>
      </w:pPr>
      <w:r>
        <w:rPr>
          <w:b/>
          <w:lang w:val="et-EE"/>
        </w:rPr>
        <w:t>1</w:t>
      </w:r>
      <w:r w:rsidR="007237BB">
        <w:rPr>
          <w:b/>
          <w:lang w:val="et-EE"/>
        </w:rPr>
        <w:t>8</w:t>
      </w:r>
      <w:r w:rsidR="00651CA2" w:rsidRPr="00056A7C">
        <w:rPr>
          <w:b/>
          <w:lang w:val="et-EE"/>
        </w:rPr>
        <w:t>)</w:t>
      </w:r>
      <w:r w:rsidR="00651CA2" w:rsidRPr="00056A7C">
        <w:rPr>
          <w:lang w:val="et-EE"/>
        </w:rPr>
        <w:t xml:space="preserve"> </w:t>
      </w:r>
      <w:r w:rsidR="00651CA2" w:rsidRPr="00D416F1">
        <w:rPr>
          <w:lang w:val="et-EE"/>
        </w:rPr>
        <w:t>paragrahvi 199 lõige 2 muudetakse ja sõnastatakse järgmiselt:</w:t>
      </w:r>
    </w:p>
    <w:p w14:paraId="5EB738B9" w14:textId="77777777" w:rsidR="00651CA2" w:rsidRPr="00D416F1" w:rsidRDefault="00651CA2" w:rsidP="00651CA2">
      <w:pPr>
        <w:jc w:val="both"/>
        <w:rPr>
          <w:lang w:val="et-EE"/>
        </w:rPr>
      </w:pPr>
    </w:p>
    <w:p w14:paraId="360802F3" w14:textId="6F6C8CBA" w:rsidR="00651CA2" w:rsidRPr="00D416F1" w:rsidRDefault="00651CA2" w:rsidP="00651CA2">
      <w:pPr>
        <w:jc w:val="both"/>
        <w:rPr>
          <w:lang w:val="et-EE"/>
        </w:rPr>
      </w:pPr>
      <w:r w:rsidRPr="00D416F1">
        <w:rPr>
          <w:lang w:val="et-EE"/>
        </w:rPr>
        <w:t>„(2)</w:t>
      </w:r>
      <w:r w:rsidR="001637BD">
        <w:rPr>
          <w:lang w:val="et-EE"/>
        </w:rPr>
        <w:t xml:space="preserve"> </w:t>
      </w:r>
      <w:r w:rsidRPr="00D416F1">
        <w:rPr>
          <w:lang w:val="et-EE"/>
        </w:rPr>
        <w:t>Automaatse liiklusjärelevalve süsteemiga kogutud liiklusalaste õigusrikkumiste andmeid töödeldakse politsei andmekogus.“;</w:t>
      </w:r>
    </w:p>
    <w:p w14:paraId="6C65F3C6" w14:textId="77777777" w:rsidR="00651CA2" w:rsidRPr="00D416F1" w:rsidRDefault="00651CA2" w:rsidP="00651CA2">
      <w:pPr>
        <w:jc w:val="both"/>
        <w:rPr>
          <w:lang w:val="et-EE"/>
        </w:rPr>
      </w:pPr>
    </w:p>
    <w:p w14:paraId="38E2BE6B" w14:textId="7BFD75F5" w:rsidR="00651CA2" w:rsidRDefault="00D80E21" w:rsidP="00651CA2">
      <w:pPr>
        <w:jc w:val="both"/>
        <w:rPr>
          <w:lang w:val="et-EE"/>
        </w:rPr>
      </w:pPr>
      <w:r>
        <w:rPr>
          <w:b/>
          <w:lang w:val="et-EE"/>
        </w:rPr>
        <w:t>1</w:t>
      </w:r>
      <w:r w:rsidR="007237BB">
        <w:rPr>
          <w:b/>
          <w:lang w:val="et-EE"/>
        </w:rPr>
        <w:t>9</w:t>
      </w:r>
      <w:r w:rsidR="00651CA2" w:rsidRPr="00D416F1">
        <w:rPr>
          <w:b/>
          <w:lang w:val="et-EE"/>
        </w:rPr>
        <w:t>)</w:t>
      </w:r>
      <w:r w:rsidR="00651CA2" w:rsidRPr="00D416F1">
        <w:rPr>
          <w:lang w:val="et-EE"/>
        </w:rPr>
        <w:t xml:space="preserve"> paragrahvi 199 lõiked 3–5 tunnistatakse kehtetuks</w:t>
      </w:r>
      <w:r w:rsidR="00651CA2" w:rsidRPr="00056A7C">
        <w:rPr>
          <w:lang w:val="et-EE"/>
        </w:rPr>
        <w:t>;</w:t>
      </w:r>
    </w:p>
    <w:p w14:paraId="45A33B81" w14:textId="77777777" w:rsidR="003C33FB" w:rsidRPr="00DF5C4D" w:rsidRDefault="003C33FB" w:rsidP="00651CA2">
      <w:pPr>
        <w:jc w:val="both"/>
        <w:rPr>
          <w:lang w:val="et-EE"/>
        </w:rPr>
      </w:pPr>
    </w:p>
    <w:p w14:paraId="6DAFED6E" w14:textId="0559EF74" w:rsidR="00651CA2" w:rsidRPr="00DF5C4D" w:rsidRDefault="003C33FB" w:rsidP="00651CA2">
      <w:pPr>
        <w:jc w:val="both"/>
        <w:rPr>
          <w:lang w:val="et-EE"/>
        </w:rPr>
      </w:pPr>
      <w:r>
        <w:rPr>
          <w:b/>
          <w:bCs/>
          <w:lang w:val="et-EE"/>
        </w:rPr>
        <w:t>20</w:t>
      </w:r>
      <w:r w:rsidR="00651CA2" w:rsidRPr="00DF5C4D">
        <w:rPr>
          <w:b/>
          <w:bCs/>
          <w:lang w:val="et-EE"/>
        </w:rPr>
        <w:t>)</w:t>
      </w:r>
      <w:r w:rsidR="00651CA2" w:rsidRPr="00DF5C4D">
        <w:rPr>
          <w:lang w:val="et-EE"/>
        </w:rPr>
        <w:t xml:space="preserve"> seadust täiendatakse §-ga 224</w:t>
      </w:r>
      <w:r w:rsidR="00651CA2" w:rsidRPr="00DF5C4D">
        <w:rPr>
          <w:vertAlign w:val="superscript"/>
          <w:lang w:val="et-EE"/>
        </w:rPr>
        <w:t>2</w:t>
      </w:r>
      <w:r w:rsidR="00651CA2" w:rsidRPr="00DF5C4D">
        <w:rPr>
          <w:lang w:val="et-EE"/>
        </w:rPr>
        <w:t xml:space="preserve"> järgmises sõnastuses:</w:t>
      </w:r>
    </w:p>
    <w:p w14:paraId="113477A5" w14:textId="325491B6" w:rsidR="00651CA2" w:rsidRPr="00DF5C4D" w:rsidRDefault="00651CA2" w:rsidP="00651CA2">
      <w:pPr>
        <w:jc w:val="both"/>
        <w:rPr>
          <w:lang w:val="et-EE"/>
        </w:rPr>
      </w:pPr>
    </w:p>
    <w:p w14:paraId="24DEB0F6" w14:textId="2ABD211B" w:rsidR="00651CA2" w:rsidRPr="00DF5C4D" w:rsidRDefault="00651CA2" w:rsidP="00651CA2">
      <w:pPr>
        <w:jc w:val="both"/>
        <w:rPr>
          <w:b/>
          <w:bCs/>
          <w:lang w:val="et-EE"/>
        </w:rPr>
      </w:pPr>
      <w:r w:rsidRPr="00DF5C4D">
        <w:rPr>
          <w:lang w:val="et-EE"/>
        </w:rPr>
        <w:t>„</w:t>
      </w:r>
      <w:r w:rsidRPr="00DF5C4D">
        <w:rPr>
          <w:b/>
          <w:bCs/>
          <w:lang w:val="et-EE"/>
        </w:rPr>
        <w:t>§</w:t>
      </w:r>
      <w:r w:rsidR="00672715">
        <w:rPr>
          <w:b/>
          <w:bCs/>
          <w:lang w:val="et-EE"/>
        </w:rPr>
        <w:t xml:space="preserve"> </w:t>
      </w:r>
      <w:r w:rsidRPr="00DF5C4D">
        <w:rPr>
          <w:b/>
          <w:bCs/>
          <w:lang w:val="et-EE"/>
        </w:rPr>
        <w:t>224</w:t>
      </w:r>
      <w:r w:rsidRPr="00DF5C4D">
        <w:rPr>
          <w:b/>
          <w:bCs/>
          <w:vertAlign w:val="superscript"/>
          <w:lang w:val="et-EE"/>
        </w:rPr>
        <w:t>2</w:t>
      </w:r>
      <w:r w:rsidRPr="00DF5C4D">
        <w:rPr>
          <w:b/>
          <w:bCs/>
          <w:lang w:val="et-EE"/>
        </w:rPr>
        <w:t>.</w:t>
      </w:r>
      <w:r w:rsidR="00672715">
        <w:rPr>
          <w:b/>
          <w:bCs/>
          <w:lang w:val="et-EE"/>
        </w:rPr>
        <w:t xml:space="preserve"> </w:t>
      </w:r>
      <w:r w:rsidRPr="00DF5C4D">
        <w:rPr>
          <w:rFonts w:eastAsia="Calibri"/>
          <w:b/>
          <w:bCs/>
          <w:lang w:val="et-EE"/>
        </w:rPr>
        <w:t xml:space="preserve">Jalgratta, </w:t>
      </w:r>
      <w:proofErr w:type="spellStart"/>
      <w:r w:rsidRPr="00DF5C4D">
        <w:rPr>
          <w:rFonts w:eastAsia="Calibri"/>
          <w:b/>
          <w:bCs/>
          <w:lang w:val="et-EE"/>
        </w:rPr>
        <w:t>kergliikuri</w:t>
      </w:r>
      <w:proofErr w:type="spellEnd"/>
      <w:r w:rsidRPr="00DF5C4D">
        <w:rPr>
          <w:rFonts w:eastAsia="Calibri"/>
          <w:b/>
          <w:bCs/>
          <w:lang w:val="et-EE"/>
        </w:rPr>
        <w:t xml:space="preserve"> või </w:t>
      </w:r>
      <w:proofErr w:type="spellStart"/>
      <w:r w:rsidRPr="00DF5C4D">
        <w:rPr>
          <w:rFonts w:eastAsia="Calibri"/>
          <w:b/>
          <w:bCs/>
          <w:lang w:val="et-EE"/>
        </w:rPr>
        <w:t>pisimopeedi</w:t>
      </w:r>
      <w:proofErr w:type="spellEnd"/>
      <w:r w:rsidRPr="00DF5C4D">
        <w:rPr>
          <w:rFonts w:eastAsia="Calibri"/>
          <w:b/>
          <w:bCs/>
          <w:lang w:val="et-EE"/>
        </w:rPr>
        <w:t xml:space="preserve"> </w:t>
      </w:r>
      <w:r w:rsidRPr="00DF5C4D">
        <w:rPr>
          <w:b/>
          <w:bCs/>
          <w:lang w:val="et-EE"/>
        </w:rPr>
        <w:t xml:space="preserve">juhtimine </w:t>
      </w:r>
      <w:commentRangeStart w:id="31"/>
      <w:r w:rsidRPr="00DF5C4D">
        <w:rPr>
          <w:b/>
          <w:bCs/>
          <w:lang w:val="et-EE"/>
        </w:rPr>
        <w:t xml:space="preserve">alkoholi </w:t>
      </w:r>
      <w:del w:id="32" w:author="Katariina Kärsten" w:date="2024-02-01T14:35:00Z">
        <w:r w:rsidDel="00173BE5">
          <w:rPr>
            <w:b/>
            <w:bCs/>
            <w:lang w:val="et-EE"/>
          </w:rPr>
          <w:delText xml:space="preserve">lubatud </w:delText>
        </w:r>
      </w:del>
      <w:r w:rsidRPr="00DF5C4D">
        <w:rPr>
          <w:b/>
          <w:bCs/>
          <w:lang w:val="et-EE"/>
        </w:rPr>
        <w:t xml:space="preserve">piirmäära </w:t>
      </w:r>
      <w:commentRangeEnd w:id="31"/>
      <w:r w:rsidR="00173BE5">
        <w:rPr>
          <w:rStyle w:val="Kommentaariviide"/>
          <w:rFonts w:eastAsia="Calibri"/>
        </w:rPr>
        <w:commentReference w:id="31"/>
      </w:r>
      <w:r w:rsidRPr="00DF5C4D">
        <w:rPr>
          <w:b/>
          <w:bCs/>
          <w:lang w:val="et-EE"/>
        </w:rPr>
        <w:t>ületa</w:t>
      </w:r>
      <w:r>
        <w:rPr>
          <w:b/>
          <w:bCs/>
          <w:lang w:val="et-EE"/>
        </w:rPr>
        <w:t>nuna või joobeseisundis</w:t>
      </w:r>
    </w:p>
    <w:p w14:paraId="0E3793CE" w14:textId="67334CFB" w:rsidR="00651CA2" w:rsidRPr="00DF5C4D" w:rsidRDefault="00651CA2" w:rsidP="00651CA2">
      <w:pPr>
        <w:jc w:val="both"/>
        <w:rPr>
          <w:lang w:val="et-EE"/>
        </w:rPr>
      </w:pPr>
    </w:p>
    <w:p w14:paraId="052DEF6D" w14:textId="7813C059" w:rsidR="00651CA2" w:rsidRPr="00DF5C4D" w:rsidRDefault="00651CA2" w:rsidP="00651CA2">
      <w:pPr>
        <w:jc w:val="both"/>
        <w:rPr>
          <w:lang w:val="et-EE"/>
        </w:rPr>
      </w:pPr>
      <w:r w:rsidRPr="00DF5C4D">
        <w:rPr>
          <w:lang w:val="et-EE"/>
        </w:rPr>
        <w:t xml:space="preserve">Jalgratta, </w:t>
      </w:r>
      <w:proofErr w:type="spellStart"/>
      <w:r w:rsidRPr="00DF5C4D">
        <w:rPr>
          <w:lang w:val="et-EE"/>
        </w:rPr>
        <w:t>kergliikuri</w:t>
      </w:r>
      <w:proofErr w:type="spellEnd"/>
      <w:r w:rsidRPr="00DF5C4D">
        <w:rPr>
          <w:lang w:val="et-EE"/>
        </w:rPr>
        <w:t xml:space="preserve"> või </w:t>
      </w:r>
      <w:proofErr w:type="spellStart"/>
      <w:r w:rsidRPr="00DF5C4D">
        <w:rPr>
          <w:lang w:val="et-EE"/>
        </w:rPr>
        <w:t>pisimopeedi</w:t>
      </w:r>
      <w:proofErr w:type="spellEnd"/>
      <w:r w:rsidRPr="00DF5C4D">
        <w:rPr>
          <w:lang w:val="et-EE"/>
        </w:rPr>
        <w:t xml:space="preserve"> juhtimise eest </w:t>
      </w:r>
      <w:r>
        <w:rPr>
          <w:lang w:val="et-EE"/>
        </w:rPr>
        <w:t xml:space="preserve">alkoholi </w:t>
      </w:r>
      <w:del w:id="33" w:author="Katariina Kärsten" w:date="2024-02-01T14:35:00Z">
        <w:r w:rsidDel="00173BE5">
          <w:rPr>
            <w:lang w:val="et-EE"/>
          </w:rPr>
          <w:delText xml:space="preserve">lubatud </w:delText>
        </w:r>
      </w:del>
      <w:r>
        <w:rPr>
          <w:lang w:val="et-EE"/>
        </w:rPr>
        <w:t xml:space="preserve">piirmäära ületanuna või joobeseisundis </w:t>
      </w:r>
      <w:r w:rsidRPr="00DF5C4D">
        <w:rPr>
          <w:lang w:val="et-EE"/>
        </w:rPr>
        <w:t>–</w:t>
      </w:r>
    </w:p>
    <w:p w14:paraId="4E46D4CE" w14:textId="634945DD" w:rsidR="00651CA2" w:rsidRPr="00DF5C4D" w:rsidRDefault="00651CA2" w:rsidP="00651CA2">
      <w:pPr>
        <w:jc w:val="both"/>
        <w:rPr>
          <w:lang w:val="et-EE"/>
        </w:rPr>
      </w:pPr>
      <w:r w:rsidRPr="00DF5C4D">
        <w:rPr>
          <w:lang w:val="et-EE"/>
        </w:rPr>
        <w:t>karistatakse rahatrahviga kuni 100 trahviühikut.“</w:t>
      </w:r>
      <w:r>
        <w:rPr>
          <w:lang w:val="et-EE"/>
        </w:rPr>
        <w:t>;</w:t>
      </w:r>
    </w:p>
    <w:p w14:paraId="0E5EC31F" w14:textId="77777777" w:rsidR="00651CA2" w:rsidRDefault="00651CA2" w:rsidP="00651CA2">
      <w:pPr>
        <w:jc w:val="both"/>
        <w:rPr>
          <w:lang w:val="et-EE"/>
        </w:rPr>
      </w:pPr>
    </w:p>
    <w:p w14:paraId="64703F65" w14:textId="53FB2131" w:rsidR="00651CA2" w:rsidRPr="00B01188" w:rsidRDefault="007237BB" w:rsidP="00651CA2">
      <w:pPr>
        <w:jc w:val="both"/>
        <w:outlineLvl w:val="2"/>
        <w:rPr>
          <w:b/>
          <w:bCs/>
          <w:lang w:val="et-EE" w:eastAsia="et-EE"/>
        </w:rPr>
      </w:pPr>
      <w:r>
        <w:rPr>
          <w:b/>
          <w:lang w:val="et-EE"/>
        </w:rPr>
        <w:t>2</w:t>
      </w:r>
      <w:r w:rsidR="003C33FB">
        <w:rPr>
          <w:b/>
          <w:lang w:val="et-EE"/>
        </w:rPr>
        <w:t>1</w:t>
      </w:r>
      <w:r w:rsidR="00651CA2" w:rsidRPr="00B01188">
        <w:rPr>
          <w:b/>
          <w:lang w:val="et-EE"/>
        </w:rPr>
        <w:t xml:space="preserve">) </w:t>
      </w:r>
      <w:r w:rsidR="00651CA2" w:rsidRPr="00B01188">
        <w:rPr>
          <w:lang w:val="et-EE"/>
        </w:rPr>
        <w:t>paragrahv 241 muudetakse ja sõnastatakse järgmiselt:</w:t>
      </w:r>
    </w:p>
    <w:p w14:paraId="413CFC4E" w14:textId="77777777" w:rsidR="00651CA2" w:rsidRPr="00B01188" w:rsidRDefault="00651CA2" w:rsidP="00651CA2">
      <w:pPr>
        <w:jc w:val="both"/>
        <w:outlineLvl w:val="2"/>
        <w:rPr>
          <w:bCs/>
          <w:lang w:val="et-EE" w:eastAsia="et-EE"/>
        </w:rPr>
      </w:pPr>
    </w:p>
    <w:p w14:paraId="5BA8046A" w14:textId="77777777" w:rsidR="00651CA2" w:rsidRPr="00B01188" w:rsidRDefault="00651CA2" w:rsidP="00651CA2">
      <w:pPr>
        <w:jc w:val="both"/>
        <w:outlineLvl w:val="2"/>
        <w:rPr>
          <w:b/>
          <w:bCs/>
          <w:lang w:val="et-EE" w:eastAsia="et-EE"/>
        </w:rPr>
      </w:pPr>
      <w:r w:rsidRPr="00B01188">
        <w:rPr>
          <w:bCs/>
          <w:lang w:val="et-EE" w:eastAsia="et-EE"/>
        </w:rPr>
        <w:t>„</w:t>
      </w:r>
      <w:r w:rsidRPr="00B01188">
        <w:rPr>
          <w:b/>
          <w:bCs/>
          <w:lang w:val="et-EE" w:eastAsia="et-EE"/>
        </w:rPr>
        <w:t>§ 241. Peatumise või parkimise nõuete rikkumine</w:t>
      </w:r>
    </w:p>
    <w:p w14:paraId="57BE4CAB" w14:textId="77777777" w:rsidR="00651CA2" w:rsidRPr="00B01188" w:rsidRDefault="00651CA2" w:rsidP="00651CA2">
      <w:pPr>
        <w:jc w:val="both"/>
        <w:rPr>
          <w:lang w:val="et-EE" w:eastAsia="et-EE"/>
        </w:rPr>
      </w:pPr>
    </w:p>
    <w:p w14:paraId="3A90271F" w14:textId="350BAFE4" w:rsidR="00651CA2" w:rsidRPr="00B01188" w:rsidRDefault="00651CA2" w:rsidP="00651CA2">
      <w:pPr>
        <w:jc w:val="both"/>
        <w:rPr>
          <w:lang w:val="et-EE" w:eastAsia="et-EE"/>
        </w:rPr>
      </w:pPr>
      <w:r w:rsidRPr="00B01188">
        <w:rPr>
          <w:lang w:val="et-EE" w:eastAsia="et-EE"/>
        </w:rPr>
        <w:t>(1)</w:t>
      </w:r>
      <w:r w:rsidR="00672715">
        <w:rPr>
          <w:lang w:val="et-EE" w:eastAsia="et-EE"/>
        </w:rPr>
        <w:t xml:space="preserve"> </w:t>
      </w:r>
      <w:r w:rsidRPr="00B01188">
        <w:rPr>
          <w:lang w:val="et-EE" w:eastAsia="et-EE"/>
        </w:rPr>
        <w:t>Sõiduki peatumise või parkimise eest selleks keelatud kohas või liikluskorraldusvahendiga ettenähtud peatumis</w:t>
      </w:r>
      <w:r w:rsidR="00F52CB1">
        <w:rPr>
          <w:lang w:val="et-EE" w:eastAsia="et-EE"/>
        </w:rPr>
        <w:t>- või parkimis</w:t>
      </w:r>
      <w:r w:rsidRPr="00B01188">
        <w:rPr>
          <w:lang w:val="et-EE" w:eastAsia="et-EE"/>
        </w:rPr>
        <w:t>korda või -viisi rikkudes</w:t>
      </w:r>
      <w:r>
        <w:rPr>
          <w:lang w:val="et-EE" w:eastAsia="et-EE"/>
        </w:rPr>
        <w:t xml:space="preserve"> </w:t>
      </w:r>
      <w:r w:rsidRPr="00B01188">
        <w:rPr>
          <w:lang w:val="et-EE" w:eastAsia="et-EE"/>
        </w:rPr>
        <w:t xml:space="preserve">– </w:t>
      </w:r>
    </w:p>
    <w:p w14:paraId="4739926C" w14:textId="77777777" w:rsidR="00651CA2" w:rsidRPr="00B01188" w:rsidRDefault="00651CA2" w:rsidP="00651CA2">
      <w:pPr>
        <w:jc w:val="both"/>
        <w:rPr>
          <w:lang w:val="et-EE" w:eastAsia="et-EE"/>
        </w:rPr>
      </w:pPr>
      <w:r w:rsidRPr="00B01188">
        <w:rPr>
          <w:lang w:val="et-EE" w:eastAsia="et-EE"/>
        </w:rPr>
        <w:t xml:space="preserve">karistatakse rahatrahviga kuni </w:t>
      </w:r>
      <w:r>
        <w:rPr>
          <w:lang w:val="et-EE" w:eastAsia="et-EE"/>
        </w:rPr>
        <w:t>20</w:t>
      </w:r>
      <w:r w:rsidRPr="00B01188">
        <w:rPr>
          <w:lang w:val="et-EE" w:eastAsia="et-EE"/>
        </w:rPr>
        <w:t xml:space="preserve"> trahviühikut.</w:t>
      </w:r>
    </w:p>
    <w:p w14:paraId="06B321FD" w14:textId="77777777" w:rsidR="00651CA2" w:rsidRPr="00B01188" w:rsidRDefault="00651CA2" w:rsidP="00651CA2">
      <w:pPr>
        <w:jc w:val="both"/>
        <w:rPr>
          <w:lang w:val="et-EE" w:eastAsia="et-EE"/>
        </w:rPr>
      </w:pPr>
    </w:p>
    <w:p w14:paraId="212B97D7" w14:textId="4F944FC3" w:rsidR="00651CA2" w:rsidRPr="00B01188" w:rsidRDefault="00651CA2" w:rsidP="00651CA2">
      <w:pPr>
        <w:jc w:val="both"/>
        <w:rPr>
          <w:lang w:val="et-EE" w:eastAsia="et-EE"/>
        </w:rPr>
      </w:pPr>
      <w:r w:rsidRPr="00B01188">
        <w:rPr>
          <w:lang w:val="et-EE" w:eastAsia="et-EE"/>
        </w:rPr>
        <w:t>(2)</w:t>
      </w:r>
      <w:r w:rsidR="001637BD">
        <w:rPr>
          <w:lang w:val="et-EE" w:eastAsia="et-EE"/>
        </w:rPr>
        <w:t xml:space="preserve"> </w:t>
      </w:r>
      <w:r w:rsidRPr="00B01188">
        <w:rPr>
          <w:lang w:val="et-EE" w:eastAsia="et-EE"/>
        </w:rPr>
        <w:t>Sõiduki peatumise või parkimise eest selleks keelatud kohas või liikluskorraldusvahendiga ettenähtud peatumis</w:t>
      </w:r>
      <w:r w:rsidR="000A6CFF">
        <w:rPr>
          <w:lang w:val="et-EE" w:eastAsia="et-EE"/>
        </w:rPr>
        <w:t>- või parkimis</w:t>
      </w:r>
      <w:r w:rsidRPr="00B01188">
        <w:rPr>
          <w:lang w:val="et-EE" w:eastAsia="et-EE"/>
        </w:rPr>
        <w:t xml:space="preserve">korda või -viisi rikkudes nii, et see on ohtlik teistele liiklejatele või häirib oluliselt liiklust, – </w:t>
      </w:r>
    </w:p>
    <w:p w14:paraId="206CDE09" w14:textId="77777777" w:rsidR="00651CA2" w:rsidRDefault="00651CA2" w:rsidP="00651CA2">
      <w:pPr>
        <w:jc w:val="both"/>
        <w:rPr>
          <w:lang w:val="et-EE" w:eastAsia="et-EE"/>
        </w:rPr>
      </w:pPr>
      <w:r w:rsidRPr="00B01188">
        <w:rPr>
          <w:lang w:val="et-EE" w:eastAsia="et-EE"/>
        </w:rPr>
        <w:t>karistatakse rahatrahviga kuni 50 trahviühikut.“;</w:t>
      </w:r>
    </w:p>
    <w:p w14:paraId="0B8ECB53" w14:textId="77777777" w:rsidR="00651CA2" w:rsidRDefault="00651CA2" w:rsidP="00651CA2">
      <w:pPr>
        <w:jc w:val="both"/>
        <w:rPr>
          <w:lang w:val="et-EE"/>
        </w:rPr>
      </w:pPr>
    </w:p>
    <w:p w14:paraId="001AF0A5" w14:textId="6B3EEDBA" w:rsidR="00651CA2" w:rsidRPr="00C54532" w:rsidRDefault="0001514C" w:rsidP="00061A4C">
      <w:pPr>
        <w:jc w:val="both"/>
        <w:rPr>
          <w:lang w:val="et-EE"/>
        </w:rPr>
      </w:pPr>
      <w:r>
        <w:rPr>
          <w:b/>
          <w:bCs/>
          <w:lang w:val="et-EE"/>
        </w:rPr>
        <w:t>2</w:t>
      </w:r>
      <w:r w:rsidR="003C33FB">
        <w:rPr>
          <w:b/>
          <w:bCs/>
          <w:lang w:val="et-EE"/>
        </w:rPr>
        <w:t>2</w:t>
      </w:r>
      <w:r w:rsidR="00651CA2" w:rsidRPr="00DF5C4D">
        <w:rPr>
          <w:b/>
          <w:bCs/>
          <w:lang w:val="et-EE"/>
        </w:rPr>
        <w:t>)</w:t>
      </w:r>
      <w:r w:rsidR="00651CA2" w:rsidRPr="00DF5C4D">
        <w:rPr>
          <w:lang w:val="et-EE"/>
        </w:rPr>
        <w:t xml:space="preserve"> </w:t>
      </w:r>
      <w:r w:rsidR="00651CA2">
        <w:rPr>
          <w:lang w:val="et-EE"/>
        </w:rPr>
        <w:t>paragrahvi 259 lõiked 1 ja 2 muudetakse ja sõnastatakse järgmiselt:</w:t>
      </w:r>
    </w:p>
    <w:p w14:paraId="248E93FA" w14:textId="365B6799" w:rsidR="00651CA2" w:rsidRDefault="00651CA2" w:rsidP="00061A4C">
      <w:pPr>
        <w:jc w:val="both"/>
        <w:rPr>
          <w:lang w:val="et-EE"/>
        </w:rPr>
      </w:pPr>
    </w:p>
    <w:p w14:paraId="0CCFB3D8" w14:textId="745B2DAE" w:rsidR="00651CA2" w:rsidRPr="006E3C0A" w:rsidRDefault="00651CA2" w:rsidP="00061A4C">
      <w:pPr>
        <w:jc w:val="both"/>
        <w:rPr>
          <w:lang w:val="et-EE"/>
        </w:rPr>
      </w:pPr>
      <w:r>
        <w:rPr>
          <w:lang w:val="et-EE"/>
        </w:rPr>
        <w:t>„</w:t>
      </w:r>
      <w:r w:rsidRPr="006E3C0A">
        <w:rPr>
          <w:lang w:val="et-EE"/>
        </w:rPr>
        <w:t>(1)</w:t>
      </w:r>
      <w:r w:rsidR="008169F2">
        <w:rPr>
          <w:lang w:val="et-EE"/>
        </w:rPr>
        <w:t xml:space="preserve"> </w:t>
      </w:r>
      <w:r w:rsidRPr="006E3C0A">
        <w:rPr>
          <w:lang w:val="et-EE"/>
        </w:rPr>
        <w:t xml:space="preserve">Jalakäija, </w:t>
      </w:r>
      <w:proofErr w:type="spellStart"/>
      <w:r w:rsidRPr="006E3C0A">
        <w:rPr>
          <w:lang w:val="et-EE"/>
        </w:rPr>
        <w:t>kergliikurijuhi</w:t>
      </w:r>
      <w:proofErr w:type="spellEnd"/>
      <w:r w:rsidRPr="006E3C0A">
        <w:rPr>
          <w:lang w:val="et-EE"/>
        </w:rPr>
        <w:t xml:space="preserve">, robotliikuri juhi või kasutaja, jalgratturi, </w:t>
      </w:r>
      <w:proofErr w:type="spellStart"/>
      <w:r w:rsidRPr="006E3C0A">
        <w:rPr>
          <w:lang w:val="et-EE"/>
        </w:rPr>
        <w:t>pisimopeedijuhi</w:t>
      </w:r>
      <w:proofErr w:type="spellEnd"/>
      <w:r w:rsidRPr="006E3C0A">
        <w:rPr>
          <w:lang w:val="et-EE"/>
        </w:rPr>
        <w:t xml:space="preserve">, loomveoki juhi või sõitja poolt liiklusnõuete muu rikkumise eest, kui puudub käesoleva seaduse §-s </w:t>
      </w:r>
      <w:r>
        <w:rPr>
          <w:lang w:val="et-EE"/>
        </w:rPr>
        <w:t>224</w:t>
      </w:r>
      <w:r>
        <w:rPr>
          <w:vertAlign w:val="superscript"/>
          <w:lang w:val="et-EE"/>
        </w:rPr>
        <w:t>2</w:t>
      </w:r>
      <w:r>
        <w:rPr>
          <w:lang w:val="et-EE"/>
        </w:rPr>
        <w:t>,</w:t>
      </w:r>
      <w:r>
        <w:rPr>
          <w:vertAlign w:val="superscript"/>
          <w:lang w:val="et-EE"/>
        </w:rPr>
        <w:t xml:space="preserve"> </w:t>
      </w:r>
      <w:r w:rsidRPr="006E3C0A">
        <w:rPr>
          <w:lang w:val="et-EE"/>
        </w:rPr>
        <w:t>226, 234, 236, 237, 239 või 241 sätestatud väärteokoosseis, –</w:t>
      </w:r>
    </w:p>
    <w:p w14:paraId="1733150D" w14:textId="2FBD61BA" w:rsidR="00651CA2" w:rsidRDefault="00651CA2" w:rsidP="00061A4C">
      <w:pPr>
        <w:jc w:val="both"/>
        <w:rPr>
          <w:lang w:val="et-EE"/>
        </w:rPr>
      </w:pPr>
      <w:r w:rsidRPr="006E3C0A">
        <w:rPr>
          <w:lang w:val="et-EE"/>
        </w:rPr>
        <w:t xml:space="preserve">karistatakse rahatrahviga kuni </w:t>
      </w:r>
      <w:r>
        <w:rPr>
          <w:lang w:val="et-EE"/>
        </w:rPr>
        <w:t>15</w:t>
      </w:r>
      <w:r w:rsidRPr="006E3C0A">
        <w:rPr>
          <w:lang w:val="et-EE"/>
        </w:rPr>
        <w:t xml:space="preserve"> trahviühikut.</w:t>
      </w:r>
    </w:p>
    <w:p w14:paraId="1DBB5450" w14:textId="034054AD" w:rsidR="00651CA2" w:rsidRDefault="00651CA2" w:rsidP="00651CA2">
      <w:pPr>
        <w:jc w:val="both"/>
        <w:rPr>
          <w:lang w:val="et-EE"/>
        </w:rPr>
      </w:pPr>
    </w:p>
    <w:p w14:paraId="55FD1C9B" w14:textId="77777777" w:rsidR="00B93DBD" w:rsidRPr="00DF5C4D" w:rsidRDefault="00B93DBD" w:rsidP="00651CA2">
      <w:pPr>
        <w:jc w:val="both"/>
        <w:rPr>
          <w:lang w:val="et-EE"/>
        </w:rPr>
      </w:pPr>
    </w:p>
    <w:p w14:paraId="0EA94B15" w14:textId="02484BFE" w:rsidR="00651CA2" w:rsidRPr="001F4596" w:rsidRDefault="00651CA2" w:rsidP="00651CA2">
      <w:pPr>
        <w:jc w:val="both"/>
        <w:rPr>
          <w:lang w:val="et-EE"/>
        </w:rPr>
      </w:pPr>
      <w:r w:rsidRPr="001F4596">
        <w:rPr>
          <w:lang w:val="et-EE"/>
        </w:rPr>
        <w:lastRenderedPageBreak/>
        <w:t>(2) Sama teo eest:</w:t>
      </w:r>
    </w:p>
    <w:p w14:paraId="0FB22DFD" w14:textId="24D2DF91" w:rsidR="00651CA2" w:rsidRPr="001F4596" w:rsidRDefault="00651CA2" w:rsidP="00651CA2">
      <w:pPr>
        <w:jc w:val="both"/>
        <w:rPr>
          <w:lang w:val="et-EE"/>
        </w:rPr>
      </w:pPr>
      <w:r w:rsidRPr="001F4596">
        <w:rPr>
          <w:lang w:val="et-EE"/>
        </w:rPr>
        <w:t xml:space="preserve">1) kui see on toime pandud </w:t>
      </w:r>
      <w:r>
        <w:rPr>
          <w:lang w:val="et-EE"/>
        </w:rPr>
        <w:t xml:space="preserve">alkoholi </w:t>
      </w:r>
      <w:del w:id="34" w:author="Katariina Kärsten" w:date="2024-02-01T14:37:00Z">
        <w:r w:rsidDel="00173BE5">
          <w:rPr>
            <w:lang w:val="et-EE"/>
          </w:rPr>
          <w:delText xml:space="preserve">lubatud </w:delText>
        </w:r>
      </w:del>
      <w:r>
        <w:rPr>
          <w:lang w:val="et-EE"/>
        </w:rPr>
        <w:t xml:space="preserve">piirmäära ületanuna või </w:t>
      </w:r>
      <w:r w:rsidRPr="001F4596">
        <w:rPr>
          <w:lang w:val="et-EE"/>
        </w:rPr>
        <w:t>joobeseisundis;</w:t>
      </w:r>
    </w:p>
    <w:p w14:paraId="419AEFB8" w14:textId="753F9285" w:rsidR="00651CA2" w:rsidRPr="001F4596" w:rsidRDefault="00651CA2" w:rsidP="00651CA2">
      <w:pPr>
        <w:jc w:val="both"/>
        <w:rPr>
          <w:lang w:val="et-EE"/>
        </w:rPr>
      </w:pPr>
      <w:r w:rsidRPr="001F4596">
        <w:rPr>
          <w:lang w:val="et-EE"/>
        </w:rPr>
        <w:t>2) kui sellega on tekitatud inimesele ettevaatamatusest tervisekahjustus või</w:t>
      </w:r>
    </w:p>
    <w:p w14:paraId="6FEB3125" w14:textId="0776E884" w:rsidR="00651CA2" w:rsidRPr="001F4596" w:rsidRDefault="00651CA2" w:rsidP="00651CA2">
      <w:pPr>
        <w:jc w:val="both"/>
        <w:rPr>
          <w:lang w:val="et-EE"/>
        </w:rPr>
      </w:pPr>
      <w:r w:rsidRPr="001F4596">
        <w:rPr>
          <w:lang w:val="et-EE"/>
        </w:rPr>
        <w:t>3) kui sellega on tekitatud varaline kahju või liiklusoht,</w:t>
      </w:r>
      <w:r>
        <w:rPr>
          <w:lang w:val="et-EE"/>
        </w:rPr>
        <w:t xml:space="preserve"> </w:t>
      </w:r>
      <w:r w:rsidRPr="001F4596">
        <w:rPr>
          <w:lang w:val="et-EE"/>
        </w:rPr>
        <w:t>–</w:t>
      </w:r>
    </w:p>
    <w:p w14:paraId="2CC94756" w14:textId="03C3D160" w:rsidR="00651CA2" w:rsidRDefault="00651CA2" w:rsidP="00651CA2">
      <w:pPr>
        <w:jc w:val="both"/>
        <w:rPr>
          <w:lang w:val="et-EE"/>
        </w:rPr>
      </w:pPr>
      <w:r w:rsidRPr="001F4596">
        <w:rPr>
          <w:lang w:val="et-EE"/>
        </w:rPr>
        <w:t>karistatakse rahatrahviga kuni 1</w:t>
      </w:r>
      <w:r>
        <w:rPr>
          <w:lang w:val="et-EE"/>
        </w:rPr>
        <w:t>50</w:t>
      </w:r>
      <w:r w:rsidRPr="001F4596">
        <w:rPr>
          <w:lang w:val="et-EE"/>
        </w:rPr>
        <w:t xml:space="preserve"> trahviühikut.</w:t>
      </w:r>
      <w:r>
        <w:rPr>
          <w:lang w:val="et-EE"/>
        </w:rPr>
        <w:t>“;</w:t>
      </w:r>
    </w:p>
    <w:p w14:paraId="40C2817D" w14:textId="77777777" w:rsidR="00651CA2" w:rsidRDefault="00651CA2" w:rsidP="00651CA2">
      <w:pPr>
        <w:jc w:val="both"/>
        <w:rPr>
          <w:lang w:val="et-EE"/>
        </w:rPr>
      </w:pPr>
    </w:p>
    <w:p w14:paraId="00EE6AB0" w14:textId="01C18C42" w:rsidR="00651CA2" w:rsidRPr="00B01188" w:rsidRDefault="00964227" w:rsidP="00651CA2">
      <w:pPr>
        <w:autoSpaceDE w:val="0"/>
        <w:autoSpaceDN w:val="0"/>
        <w:adjustRightInd w:val="0"/>
        <w:jc w:val="both"/>
        <w:rPr>
          <w:lang w:val="et-EE"/>
        </w:rPr>
      </w:pPr>
      <w:r>
        <w:rPr>
          <w:b/>
          <w:bCs/>
          <w:lang w:val="et-EE"/>
        </w:rPr>
        <w:t>2</w:t>
      </w:r>
      <w:r w:rsidR="003C33FB">
        <w:rPr>
          <w:b/>
          <w:bCs/>
          <w:lang w:val="et-EE"/>
        </w:rPr>
        <w:t>3</w:t>
      </w:r>
      <w:r w:rsidR="00651CA2" w:rsidRPr="00372BD4">
        <w:rPr>
          <w:b/>
          <w:bCs/>
          <w:lang w:val="et-EE"/>
        </w:rPr>
        <w:t>)</w:t>
      </w:r>
      <w:r w:rsidR="00651CA2" w:rsidRPr="00B01188">
        <w:rPr>
          <w:lang w:val="et-EE"/>
        </w:rPr>
        <w:t xml:space="preserve"> paragrahvi 262 punkt 2 muudetakse</w:t>
      </w:r>
      <w:r w:rsidR="008921A9">
        <w:rPr>
          <w:lang w:val="et-EE"/>
        </w:rPr>
        <w:t xml:space="preserve"> ja sõnastatakse</w:t>
      </w:r>
      <w:r w:rsidR="00651CA2" w:rsidRPr="00B01188">
        <w:rPr>
          <w:lang w:val="et-EE"/>
        </w:rPr>
        <w:t xml:space="preserve"> järgmise</w:t>
      </w:r>
      <w:r w:rsidR="008921A9">
        <w:rPr>
          <w:lang w:val="et-EE"/>
        </w:rPr>
        <w:t>lt</w:t>
      </w:r>
      <w:r w:rsidR="00651CA2" w:rsidRPr="00B01188">
        <w:rPr>
          <w:lang w:val="et-EE"/>
        </w:rPr>
        <w:t>:</w:t>
      </w:r>
    </w:p>
    <w:p w14:paraId="557F7FFC" w14:textId="77777777" w:rsidR="00651CA2" w:rsidRPr="00B01188" w:rsidRDefault="00651CA2" w:rsidP="00651CA2">
      <w:pPr>
        <w:autoSpaceDE w:val="0"/>
        <w:autoSpaceDN w:val="0"/>
        <w:adjustRightInd w:val="0"/>
        <w:jc w:val="both"/>
        <w:rPr>
          <w:lang w:val="et-EE"/>
        </w:rPr>
      </w:pPr>
    </w:p>
    <w:p w14:paraId="175DBA2C" w14:textId="00063684" w:rsidR="00651CA2" w:rsidRPr="00B01188" w:rsidRDefault="00651CA2" w:rsidP="00651CA2">
      <w:pPr>
        <w:autoSpaceDE w:val="0"/>
        <w:autoSpaceDN w:val="0"/>
        <w:adjustRightInd w:val="0"/>
        <w:jc w:val="both"/>
        <w:rPr>
          <w:lang w:val="et-EE"/>
        </w:rPr>
      </w:pPr>
      <w:r w:rsidRPr="00B01188">
        <w:rPr>
          <w:lang w:val="et-EE"/>
        </w:rPr>
        <w:t>„2)</w:t>
      </w:r>
      <w:r w:rsidR="001637BD">
        <w:rPr>
          <w:lang w:val="et-EE"/>
        </w:rPr>
        <w:t xml:space="preserve"> </w:t>
      </w:r>
      <w:r w:rsidRPr="00B01188">
        <w:rPr>
          <w:lang w:val="et-EE"/>
        </w:rPr>
        <w:t xml:space="preserve">sõiduki peatumise või parkimise eest selleks keelatud kohas </w:t>
      </w:r>
      <w:r w:rsidRPr="00B01188">
        <w:rPr>
          <w:lang w:val="et-EE" w:eastAsia="et-EE"/>
        </w:rPr>
        <w:t xml:space="preserve">või liikluskorraldusvahendiga </w:t>
      </w:r>
      <w:commentRangeStart w:id="35"/>
      <w:r w:rsidRPr="00B01188">
        <w:rPr>
          <w:lang w:val="et-EE" w:eastAsia="et-EE"/>
        </w:rPr>
        <w:t>ette</w:t>
      </w:r>
      <w:del w:id="36" w:author="Merike Koppel JM" w:date="2024-01-22T15:31:00Z">
        <w:r w:rsidRPr="00B01188" w:rsidDel="00EE781D">
          <w:rPr>
            <w:lang w:val="et-EE" w:eastAsia="et-EE"/>
          </w:rPr>
          <w:delText xml:space="preserve"> </w:delText>
        </w:r>
      </w:del>
      <w:r w:rsidRPr="00B01188">
        <w:rPr>
          <w:lang w:val="et-EE" w:eastAsia="et-EE"/>
        </w:rPr>
        <w:t>nähtud</w:t>
      </w:r>
      <w:commentRangeEnd w:id="35"/>
      <w:r w:rsidR="007B7941">
        <w:rPr>
          <w:rStyle w:val="Kommentaariviide"/>
          <w:rFonts w:eastAsia="Calibri"/>
        </w:rPr>
        <w:commentReference w:id="35"/>
      </w:r>
      <w:r w:rsidRPr="00B01188">
        <w:rPr>
          <w:lang w:val="et-EE" w:eastAsia="et-EE"/>
        </w:rPr>
        <w:t xml:space="preserve"> peatumis</w:t>
      </w:r>
      <w:ins w:id="37" w:author="Merike Koppel JM" w:date="2024-01-22T14:42:00Z">
        <w:r w:rsidR="007C5F55">
          <w:rPr>
            <w:lang w:val="et-EE" w:eastAsia="et-EE"/>
          </w:rPr>
          <w:t>- või parkimis</w:t>
        </w:r>
      </w:ins>
      <w:r w:rsidRPr="00B01188">
        <w:rPr>
          <w:lang w:val="et-EE" w:eastAsia="et-EE"/>
        </w:rPr>
        <w:t xml:space="preserve">korda või -viisi </w:t>
      </w:r>
      <w:del w:id="38" w:author="Merike Koppel JM" w:date="2024-01-22T14:42:00Z">
        <w:r w:rsidRPr="00B01188" w:rsidDel="007C5F55">
          <w:rPr>
            <w:lang w:val="et-EE" w:eastAsia="et-EE"/>
          </w:rPr>
          <w:delText xml:space="preserve">või parkimiskorda või -viisi </w:delText>
        </w:r>
      </w:del>
      <w:r w:rsidRPr="00B01188">
        <w:rPr>
          <w:lang w:val="et-EE" w:eastAsia="et-EE"/>
        </w:rPr>
        <w:t xml:space="preserve">rikkudes </w:t>
      </w:r>
      <w:r w:rsidRPr="00B01188">
        <w:rPr>
          <w:lang w:val="et-EE"/>
        </w:rPr>
        <w:t xml:space="preserve">või ristmikul seismisega teiste liiklejate võimaliku takistamise või ühissõidukiraja lubamatu kasutamise eest määratakse hoiatustrahv suurusega </w:t>
      </w:r>
      <w:r>
        <w:rPr>
          <w:lang w:val="et-EE"/>
        </w:rPr>
        <w:t>4</w:t>
      </w:r>
      <w:r w:rsidRPr="00B01188">
        <w:rPr>
          <w:lang w:val="et-EE"/>
        </w:rPr>
        <w:t>0 eurot;“;</w:t>
      </w:r>
    </w:p>
    <w:p w14:paraId="01BBDDD7" w14:textId="77777777" w:rsidR="00651CA2" w:rsidRDefault="00651CA2" w:rsidP="00651CA2">
      <w:pPr>
        <w:autoSpaceDE w:val="0"/>
        <w:autoSpaceDN w:val="0"/>
        <w:adjustRightInd w:val="0"/>
        <w:jc w:val="both"/>
        <w:rPr>
          <w:lang w:val="et-EE"/>
        </w:rPr>
      </w:pPr>
    </w:p>
    <w:p w14:paraId="2545F681" w14:textId="03D3D98E" w:rsidR="00A23491" w:rsidRDefault="003964D9" w:rsidP="00A23491">
      <w:pPr>
        <w:autoSpaceDE w:val="0"/>
        <w:autoSpaceDN w:val="0"/>
        <w:adjustRightInd w:val="0"/>
        <w:jc w:val="both"/>
        <w:rPr>
          <w:bCs/>
          <w:lang w:val="et-EE"/>
        </w:rPr>
      </w:pPr>
      <w:r>
        <w:rPr>
          <w:b/>
          <w:bCs/>
          <w:lang w:val="et-EE"/>
        </w:rPr>
        <w:t>2</w:t>
      </w:r>
      <w:r w:rsidR="003C33FB">
        <w:rPr>
          <w:b/>
          <w:bCs/>
          <w:lang w:val="et-EE"/>
        </w:rPr>
        <w:t>4</w:t>
      </w:r>
      <w:r w:rsidR="00A23491" w:rsidRPr="00D52E75">
        <w:rPr>
          <w:b/>
          <w:bCs/>
          <w:lang w:val="et-EE"/>
        </w:rPr>
        <w:t>)</w:t>
      </w:r>
      <w:r w:rsidR="00A23491">
        <w:rPr>
          <w:lang w:val="et-EE"/>
        </w:rPr>
        <w:t xml:space="preserve"> paragrahvi 262 punktis 3 </w:t>
      </w:r>
      <w:r w:rsidR="00C10E47">
        <w:rPr>
          <w:lang w:val="et-EE"/>
        </w:rPr>
        <w:t xml:space="preserve">ja § </w:t>
      </w:r>
      <w:r w:rsidR="00C10E47" w:rsidRPr="00B73B3F">
        <w:rPr>
          <w:bCs/>
          <w:lang w:val="et-EE"/>
        </w:rPr>
        <w:t>262</w:t>
      </w:r>
      <w:r w:rsidR="00C10E47" w:rsidRPr="00B73B3F">
        <w:rPr>
          <w:bCs/>
          <w:vertAlign w:val="superscript"/>
          <w:lang w:val="et-EE"/>
        </w:rPr>
        <w:t>1</w:t>
      </w:r>
      <w:r w:rsidR="00C10E47" w:rsidRPr="00B73B3F">
        <w:rPr>
          <w:bCs/>
          <w:lang w:val="et-EE"/>
        </w:rPr>
        <w:t xml:space="preserve"> lõike 2 punktis 2 </w:t>
      </w:r>
      <w:r w:rsidR="00A23491">
        <w:rPr>
          <w:lang w:val="et-EE"/>
        </w:rPr>
        <w:t>asendatakse arv „40“ arvuga „60“;</w:t>
      </w:r>
    </w:p>
    <w:p w14:paraId="080E7687" w14:textId="77777777" w:rsidR="00A23491" w:rsidRDefault="00A23491" w:rsidP="00A23491">
      <w:pPr>
        <w:autoSpaceDE w:val="0"/>
        <w:autoSpaceDN w:val="0"/>
        <w:adjustRightInd w:val="0"/>
        <w:jc w:val="both"/>
        <w:rPr>
          <w:bCs/>
          <w:lang w:val="et-EE"/>
        </w:rPr>
      </w:pPr>
    </w:p>
    <w:p w14:paraId="2DE5CD58" w14:textId="714DD00F" w:rsidR="00A23491" w:rsidRDefault="003964D9" w:rsidP="00A23491">
      <w:pPr>
        <w:autoSpaceDE w:val="0"/>
        <w:autoSpaceDN w:val="0"/>
        <w:adjustRightInd w:val="0"/>
        <w:jc w:val="both"/>
        <w:rPr>
          <w:lang w:val="et-EE"/>
        </w:rPr>
      </w:pPr>
      <w:r>
        <w:rPr>
          <w:b/>
          <w:lang w:val="et-EE"/>
        </w:rPr>
        <w:t>2</w:t>
      </w:r>
      <w:r w:rsidR="00C10E47">
        <w:rPr>
          <w:b/>
          <w:lang w:val="et-EE"/>
        </w:rPr>
        <w:t>5</w:t>
      </w:r>
      <w:r w:rsidR="00A23491">
        <w:rPr>
          <w:b/>
          <w:lang w:val="et-EE"/>
        </w:rPr>
        <w:t xml:space="preserve">) </w:t>
      </w:r>
      <w:r w:rsidR="00A23491" w:rsidRPr="00B73B3F">
        <w:rPr>
          <w:bCs/>
          <w:lang w:val="et-EE"/>
        </w:rPr>
        <w:t>paragrahvi 262</w:t>
      </w:r>
      <w:r w:rsidR="00A23491" w:rsidRPr="00B73B3F">
        <w:rPr>
          <w:bCs/>
          <w:vertAlign w:val="superscript"/>
          <w:lang w:val="et-EE"/>
        </w:rPr>
        <w:t>1</w:t>
      </w:r>
      <w:r w:rsidR="00A23491" w:rsidRPr="00B73B3F">
        <w:rPr>
          <w:bCs/>
          <w:lang w:val="et-EE"/>
        </w:rPr>
        <w:t xml:space="preserve"> lõike 2 punktis </w:t>
      </w:r>
      <w:r w:rsidR="00A23491">
        <w:rPr>
          <w:bCs/>
          <w:lang w:val="et-EE"/>
        </w:rPr>
        <w:t>3</w:t>
      </w:r>
      <w:r w:rsidR="00A23491" w:rsidRPr="00B73B3F">
        <w:rPr>
          <w:bCs/>
          <w:lang w:val="et-EE"/>
        </w:rPr>
        <w:t xml:space="preserve"> asendatakse </w:t>
      </w:r>
      <w:r w:rsidR="00A23491">
        <w:rPr>
          <w:bCs/>
          <w:lang w:val="et-EE"/>
        </w:rPr>
        <w:t>a</w:t>
      </w:r>
      <w:r w:rsidR="00A23491" w:rsidRPr="00B73B3F">
        <w:rPr>
          <w:bCs/>
          <w:lang w:val="et-EE"/>
        </w:rPr>
        <w:t>r</w:t>
      </w:r>
      <w:r w:rsidR="00A23491">
        <w:rPr>
          <w:bCs/>
          <w:lang w:val="et-EE"/>
        </w:rPr>
        <w:t>v</w:t>
      </w:r>
      <w:r w:rsidR="00A23491" w:rsidRPr="00B73B3F">
        <w:rPr>
          <w:bCs/>
          <w:lang w:val="et-EE"/>
        </w:rPr>
        <w:t xml:space="preserve"> „</w:t>
      </w:r>
      <w:r w:rsidR="00A23491">
        <w:rPr>
          <w:bCs/>
          <w:lang w:val="et-EE"/>
        </w:rPr>
        <w:t>20</w:t>
      </w:r>
      <w:r w:rsidR="00A23491" w:rsidRPr="00B73B3F">
        <w:rPr>
          <w:bCs/>
          <w:lang w:val="et-EE"/>
        </w:rPr>
        <w:t xml:space="preserve">“ </w:t>
      </w:r>
      <w:r w:rsidR="00A23491">
        <w:rPr>
          <w:bCs/>
          <w:lang w:val="et-EE"/>
        </w:rPr>
        <w:t>arvu</w:t>
      </w:r>
      <w:r w:rsidR="00A23491" w:rsidRPr="00B73B3F">
        <w:rPr>
          <w:bCs/>
          <w:lang w:val="et-EE"/>
        </w:rPr>
        <w:t>ga „</w:t>
      </w:r>
      <w:r w:rsidR="00A23491">
        <w:rPr>
          <w:bCs/>
          <w:lang w:val="et-EE"/>
        </w:rPr>
        <w:t>40</w:t>
      </w:r>
      <w:r w:rsidR="00A23491" w:rsidRPr="00B73B3F">
        <w:rPr>
          <w:bCs/>
          <w:lang w:val="et-EE"/>
        </w:rPr>
        <w:t>“</w:t>
      </w:r>
      <w:r w:rsidR="00A23491">
        <w:rPr>
          <w:bCs/>
          <w:lang w:val="et-EE"/>
        </w:rPr>
        <w:t>.</w:t>
      </w:r>
    </w:p>
    <w:p w14:paraId="14BC42F5" w14:textId="77777777" w:rsidR="00651CA2" w:rsidRPr="00A72268" w:rsidRDefault="00651CA2" w:rsidP="00651CA2">
      <w:pPr>
        <w:jc w:val="both"/>
        <w:rPr>
          <w:lang w:val="et-EE"/>
        </w:rPr>
      </w:pPr>
    </w:p>
    <w:p w14:paraId="15618081" w14:textId="2D7357F0" w:rsidR="00651CA2" w:rsidRPr="00FF2ED2" w:rsidRDefault="00651CA2" w:rsidP="00651CA2">
      <w:pPr>
        <w:jc w:val="both"/>
        <w:rPr>
          <w:b/>
          <w:bCs/>
          <w:lang w:val="et-EE"/>
        </w:rPr>
      </w:pPr>
      <w:r w:rsidRPr="00FF2ED2">
        <w:rPr>
          <w:b/>
          <w:bCs/>
          <w:lang w:val="et-EE"/>
        </w:rPr>
        <w:t xml:space="preserve">§ </w:t>
      </w:r>
      <w:r w:rsidR="00422CC4">
        <w:rPr>
          <w:b/>
          <w:bCs/>
          <w:lang w:val="et-EE"/>
        </w:rPr>
        <w:t>2</w:t>
      </w:r>
      <w:r w:rsidRPr="00FF2ED2">
        <w:rPr>
          <w:b/>
          <w:bCs/>
          <w:lang w:val="et-EE"/>
        </w:rPr>
        <w:t>. Politsei ja piirivalve seaduse muutmine</w:t>
      </w:r>
    </w:p>
    <w:p w14:paraId="588BA3FD" w14:textId="77777777" w:rsidR="00651CA2" w:rsidRDefault="00651CA2" w:rsidP="00651CA2">
      <w:pPr>
        <w:jc w:val="both"/>
        <w:rPr>
          <w:lang w:val="et-EE"/>
        </w:rPr>
      </w:pPr>
    </w:p>
    <w:p w14:paraId="001EF38F" w14:textId="77777777" w:rsidR="00651CA2" w:rsidRDefault="00651CA2" w:rsidP="00651CA2">
      <w:pPr>
        <w:jc w:val="both"/>
        <w:rPr>
          <w:lang w:val="et-EE"/>
        </w:rPr>
      </w:pPr>
      <w:r>
        <w:rPr>
          <w:lang w:val="et-EE"/>
        </w:rPr>
        <w:t>Politsei ja piirivalve seaduse § 12 lõige 4 muudetakse ja sõnastatakse järgmiselt:</w:t>
      </w:r>
    </w:p>
    <w:p w14:paraId="3E7275D6" w14:textId="77777777" w:rsidR="00651CA2" w:rsidRDefault="00651CA2" w:rsidP="00651CA2">
      <w:pPr>
        <w:jc w:val="both"/>
        <w:rPr>
          <w:lang w:val="et-EE"/>
        </w:rPr>
      </w:pPr>
    </w:p>
    <w:p w14:paraId="481F781F" w14:textId="3D016848" w:rsidR="00651CA2" w:rsidRDefault="00651CA2" w:rsidP="00651CA2">
      <w:pPr>
        <w:jc w:val="both"/>
        <w:rPr>
          <w:lang w:val="et-EE"/>
        </w:rPr>
      </w:pPr>
      <w:r>
        <w:rPr>
          <w:lang w:val="et-EE"/>
        </w:rPr>
        <w:t>„</w:t>
      </w:r>
      <w:r w:rsidRPr="00CC4A74">
        <w:rPr>
          <w:lang w:val="et-EE"/>
        </w:rPr>
        <w:t>(4)</w:t>
      </w:r>
      <w:r w:rsidR="001637BD">
        <w:rPr>
          <w:lang w:val="et-EE"/>
        </w:rPr>
        <w:t xml:space="preserve"> </w:t>
      </w:r>
      <w:r w:rsidRPr="00CC4A74">
        <w:rPr>
          <w:lang w:val="et-EE"/>
        </w:rPr>
        <w:t xml:space="preserve">Politsei andmekogusse kantakse andmed alusdokumentide, </w:t>
      </w:r>
      <w:r>
        <w:rPr>
          <w:lang w:val="et-EE"/>
        </w:rPr>
        <w:t>a</w:t>
      </w:r>
      <w:r w:rsidRPr="00E13DD0">
        <w:rPr>
          <w:lang w:val="et-EE"/>
        </w:rPr>
        <w:t>utomaatse liiklusjärelevalve süsteemi</w:t>
      </w:r>
      <w:r>
        <w:rPr>
          <w:lang w:val="et-EE"/>
        </w:rPr>
        <w:t xml:space="preserve"> salvestiste,</w:t>
      </w:r>
      <w:r w:rsidRPr="00E13DD0">
        <w:rPr>
          <w:lang w:val="et-EE"/>
        </w:rPr>
        <w:t xml:space="preserve"> </w:t>
      </w:r>
      <w:r w:rsidRPr="00CC4A74">
        <w:rPr>
          <w:lang w:val="et-EE"/>
        </w:rPr>
        <w:t>isikutelt saabunud teadete või politseitegevusega saadud info alusel.</w:t>
      </w:r>
      <w:r>
        <w:rPr>
          <w:lang w:val="et-EE"/>
        </w:rPr>
        <w:t>“.</w:t>
      </w:r>
    </w:p>
    <w:p w14:paraId="7A501C44" w14:textId="7E8A852C" w:rsidR="00651CA2" w:rsidRDefault="00651CA2" w:rsidP="00651CA2">
      <w:pPr>
        <w:jc w:val="both"/>
        <w:rPr>
          <w:lang w:val="et-EE"/>
        </w:rPr>
      </w:pPr>
    </w:p>
    <w:p w14:paraId="7BA2A853" w14:textId="20E31A84" w:rsidR="00732711" w:rsidRDefault="00732711" w:rsidP="0073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b/>
          <w:bCs/>
          <w:color w:val="000000"/>
        </w:rPr>
      </w:pPr>
      <w:r>
        <w:rPr>
          <w:rFonts w:eastAsiaTheme="minorHAnsi"/>
          <w:b/>
          <w:bCs/>
          <w:color w:val="000000"/>
        </w:rPr>
        <w:t xml:space="preserve">§ 3. </w:t>
      </w:r>
      <w:proofErr w:type="spellStart"/>
      <w:r>
        <w:rPr>
          <w:rFonts w:eastAsiaTheme="minorHAnsi"/>
          <w:b/>
          <w:bCs/>
          <w:color w:val="000000"/>
        </w:rPr>
        <w:t>Seaduse</w:t>
      </w:r>
      <w:proofErr w:type="spellEnd"/>
      <w:r>
        <w:rPr>
          <w:rFonts w:eastAsiaTheme="minorHAnsi"/>
          <w:b/>
          <w:bCs/>
          <w:color w:val="000000"/>
        </w:rPr>
        <w:t xml:space="preserve"> </w:t>
      </w:r>
      <w:proofErr w:type="spellStart"/>
      <w:r>
        <w:rPr>
          <w:rFonts w:eastAsiaTheme="minorHAnsi"/>
          <w:b/>
          <w:bCs/>
          <w:color w:val="000000"/>
        </w:rPr>
        <w:t>jõustumine</w:t>
      </w:r>
      <w:proofErr w:type="spellEnd"/>
    </w:p>
    <w:p w14:paraId="437CF419" w14:textId="77777777" w:rsidR="00732711" w:rsidRDefault="00732711" w:rsidP="0073271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b/>
          <w:bCs/>
          <w:color w:val="000000"/>
        </w:rPr>
      </w:pPr>
    </w:p>
    <w:p w14:paraId="2323E631" w14:textId="412CDA2C" w:rsidR="00732711" w:rsidRDefault="00732711" w:rsidP="00732711">
      <w:pPr>
        <w:jc w:val="both"/>
        <w:rPr>
          <w:lang w:val="et-EE"/>
        </w:rPr>
      </w:pPr>
      <w:proofErr w:type="spellStart"/>
      <w:r>
        <w:rPr>
          <w:rFonts w:eastAsiaTheme="minorHAnsi"/>
          <w:color w:val="000000"/>
        </w:rPr>
        <w:t>Käesoleva</w:t>
      </w:r>
      <w:proofErr w:type="spellEnd"/>
      <w:r>
        <w:rPr>
          <w:rFonts w:eastAsiaTheme="minorHAnsi"/>
          <w:color w:val="000000"/>
        </w:rPr>
        <w:t xml:space="preserve"> </w:t>
      </w:r>
      <w:proofErr w:type="spellStart"/>
      <w:r>
        <w:rPr>
          <w:rFonts w:eastAsiaTheme="minorHAnsi"/>
          <w:color w:val="000000"/>
        </w:rPr>
        <w:t>seaduse</w:t>
      </w:r>
      <w:proofErr w:type="spellEnd"/>
      <w:r>
        <w:rPr>
          <w:rFonts w:eastAsiaTheme="minorHAnsi"/>
          <w:color w:val="000000"/>
        </w:rPr>
        <w:t xml:space="preserve"> § 1 </w:t>
      </w:r>
      <w:proofErr w:type="spellStart"/>
      <w:r>
        <w:rPr>
          <w:rFonts w:eastAsiaTheme="minorHAnsi"/>
          <w:color w:val="000000"/>
        </w:rPr>
        <w:t>punktid</w:t>
      </w:r>
      <w:proofErr w:type="spellEnd"/>
      <w:r>
        <w:rPr>
          <w:rFonts w:eastAsiaTheme="minorHAnsi"/>
          <w:color w:val="000000"/>
        </w:rPr>
        <w:t xml:space="preserve"> </w:t>
      </w:r>
      <w:r w:rsidR="007E20D2">
        <w:rPr>
          <w:rFonts w:eastAsiaTheme="minorHAnsi"/>
          <w:color w:val="000000"/>
        </w:rPr>
        <w:t>7</w:t>
      </w:r>
      <w:r>
        <w:rPr>
          <w:rFonts w:eastAsiaTheme="minorHAnsi"/>
          <w:color w:val="000000"/>
        </w:rPr>
        <w:t xml:space="preserve"> ja </w:t>
      </w:r>
      <w:r w:rsidR="007E20D2">
        <w:rPr>
          <w:rFonts w:eastAsiaTheme="minorHAnsi"/>
          <w:color w:val="000000"/>
        </w:rPr>
        <w:t>9</w:t>
      </w:r>
      <w:r>
        <w:rPr>
          <w:rFonts w:eastAsiaTheme="minorHAnsi"/>
          <w:color w:val="000000"/>
        </w:rPr>
        <w:t>–1</w:t>
      </w:r>
      <w:r w:rsidR="007E20D2">
        <w:rPr>
          <w:rFonts w:eastAsiaTheme="minorHAnsi"/>
          <w:color w:val="000000"/>
        </w:rPr>
        <w:t>2</w:t>
      </w:r>
      <w:r>
        <w:rPr>
          <w:rFonts w:eastAsiaTheme="minorHAnsi"/>
          <w:color w:val="000000"/>
        </w:rPr>
        <w:t xml:space="preserve"> </w:t>
      </w:r>
      <w:proofErr w:type="spellStart"/>
      <w:r>
        <w:rPr>
          <w:rFonts w:eastAsiaTheme="minorHAnsi"/>
          <w:color w:val="000000"/>
        </w:rPr>
        <w:t>jõustuvad</w:t>
      </w:r>
      <w:proofErr w:type="spellEnd"/>
      <w:r>
        <w:rPr>
          <w:rFonts w:eastAsiaTheme="minorHAnsi"/>
          <w:color w:val="000000"/>
        </w:rPr>
        <w:t xml:space="preserve"> 2025. </w:t>
      </w:r>
      <w:proofErr w:type="spellStart"/>
      <w:r>
        <w:rPr>
          <w:rFonts w:eastAsiaTheme="minorHAnsi"/>
          <w:color w:val="000000"/>
        </w:rPr>
        <w:t>aasta</w:t>
      </w:r>
      <w:proofErr w:type="spellEnd"/>
      <w:r>
        <w:rPr>
          <w:rFonts w:eastAsiaTheme="minorHAnsi"/>
          <w:color w:val="000000"/>
        </w:rPr>
        <w:t xml:space="preserve"> 1. </w:t>
      </w:r>
      <w:proofErr w:type="spellStart"/>
      <w:r>
        <w:rPr>
          <w:rFonts w:eastAsiaTheme="minorHAnsi"/>
          <w:color w:val="000000"/>
        </w:rPr>
        <w:t>jaanuaril</w:t>
      </w:r>
      <w:proofErr w:type="spellEnd"/>
      <w:r>
        <w:rPr>
          <w:rFonts w:eastAsiaTheme="minorHAnsi"/>
          <w:color w:val="000000"/>
        </w:rPr>
        <w:t>.</w:t>
      </w:r>
    </w:p>
    <w:p w14:paraId="200167CF" w14:textId="77777777" w:rsidR="00732711" w:rsidRDefault="00732711" w:rsidP="00651CA2">
      <w:pPr>
        <w:jc w:val="both"/>
        <w:rPr>
          <w:lang w:val="et-EE"/>
        </w:rPr>
      </w:pPr>
    </w:p>
    <w:p w14:paraId="77256CD1" w14:textId="77777777" w:rsidR="00651CA2" w:rsidRPr="00DF5C4D" w:rsidRDefault="00651CA2" w:rsidP="00651CA2">
      <w:pPr>
        <w:jc w:val="both"/>
        <w:rPr>
          <w:lang w:val="et-EE"/>
        </w:rPr>
      </w:pPr>
    </w:p>
    <w:p w14:paraId="71CC7D0B" w14:textId="77777777" w:rsidR="00651CA2" w:rsidRPr="00DF5C4D" w:rsidRDefault="00651CA2" w:rsidP="00651CA2">
      <w:pPr>
        <w:pStyle w:val="Default"/>
        <w:jc w:val="both"/>
        <w:rPr>
          <w:rFonts w:ascii="Times New Roman" w:hAnsi="Times New Roman" w:cs="Times New Roman"/>
          <w:color w:val="auto"/>
        </w:rPr>
      </w:pPr>
      <w:r>
        <w:rPr>
          <w:rFonts w:ascii="Times New Roman" w:hAnsi="Times New Roman" w:cs="Times New Roman"/>
          <w:color w:val="auto"/>
        </w:rPr>
        <w:t xml:space="preserve">Lauri </w:t>
      </w:r>
      <w:proofErr w:type="spellStart"/>
      <w:r>
        <w:rPr>
          <w:rFonts w:ascii="Times New Roman" w:hAnsi="Times New Roman" w:cs="Times New Roman"/>
          <w:color w:val="auto"/>
        </w:rPr>
        <w:t>Hussar</w:t>
      </w:r>
      <w:proofErr w:type="spellEnd"/>
      <w:r w:rsidRPr="00DF5C4D">
        <w:rPr>
          <w:rFonts w:ascii="Times New Roman" w:hAnsi="Times New Roman" w:cs="Times New Roman"/>
          <w:color w:val="auto"/>
        </w:rPr>
        <w:t xml:space="preserve"> </w:t>
      </w:r>
    </w:p>
    <w:p w14:paraId="4CE5F739"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 xml:space="preserve">Riigikogu esimees </w:t>
      </w:r>
    </w:p>
    <w:p w14:paraId="2D4A12A9" w14:textId="77777777" w:rsidR="00651CA2" w:rsidRPr="00DF5C4D" w:rsidRDefault="00651CA2" w:rsidP="00651CA2">
      <w:pPr>
        <w:pStyle w:val="Default"/>
        <w:jc w:val="both"/>
        <w:rPr>
          <w:rFonts w:ascii="Times New Roman" w:hAnsi="Times New Roman" w:cs="Times New Roman"/>
          <w:color w:val="auto"/>
        </w:rPr>
      </w:pPr>
    </w:p>
    <w:p w14:paraId="0DBAA5C7"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 xml:space="preserve">Tallinn, </w:t>
      </w:r>
    </w:p>
    <w:p w14:paraId="4C76889A"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w:t>
      </w:r>
      <w:r>
        <w:rPr>
          <w:rFonts w:ascii="Times New Roman" w:hAnsi="Times New Roman" w:cs="Times New Roman"/>
          <w:color w:val="auto"/>
        </w:rPr>
        <w:t xml:space="preserve"> </w:t>
      </w:r>
      <w:r w:rsidRPr="00DF5C4D">
        <w:rPr>
          <w:rFonts w:ascii="Times New Roman" w:hAnsi="Times New Roman" w:cs="Times New Roman"/>
          <w:color w:val="auto"/>
        </w:rPr>
        <w:t>........................... 202</w:t>
      </w:r>
      <w:r>
        <w:rPr>
          <w:rFonts w:ascii="Times New Roman" w:hAnsi="Times New Roman" w:cs="Times New Roman"/>
          <w:color w:val="auto"/>
        </w:rPr>
        <w:t>3</w:t>
      </w:r>
      <w:r w:rsidRPr="00DF5C4D">
        <w:rPr>
          <w:rFonts w:ascii="Times New Roman" w:hAnsi="Times New Roman" w:cs="Times New Roman"/>
          <w:color w:val="auto"/>
        </w:rPr>
        <w:t>. a</w:t>
      </w:r>
    </w:p>
    <w:p w14:paraId="7A635675" w14:textId="77777777" w:rsidR="00651CA2" w:rsidRPr="00DF5C4D" w:rsidRDefault="00651CA2" w:rsidP="00651CA2">
      <w:pPr>
        <w:pStyle w:val="Default"/>
        <w:jc w:val="both"/>
        <w:rPr>
          <w:rFonts w:ascii="Times New Roman" w:hAnsi="Times New Roman" w:cs="Times New Roman"/>
          <w:color w:val="auto"/>
        </w:rPr>
      </w:pPr>
    </w:p>
    <w:p w14:paraId="4FF8B087"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___________________________________________________________________________</w:t>
      </w:r>
    </w:p>
    <w:p w14:paraId="129905C9" w14:textId="77777777" w:rsidR="00651CA2" w:rsidRPr="00DF5C4D" w:rsidRDefault="00651CA2" w:rsidP="00651CA2">
      <w:pPr>
        <w:pStyle w:val="Default"/>
        <w:jc w:val="both"/>
        <w:rPr>
          <w:rFonts w:ascii="Times New Roman" w:hAnsi="Times New Roman" w:cs="Times New Roman"/>
          <w:color w:val="auto"/>
        </w:rPr>
      </w:pPr>
    </w:p>
    <w:p w14:paraId="137FA239" w14:textId="77777777" w:rsidR="00651CA2" w:rsidRPr="00DF5C4D" w:rsidRDefault="00651CA2" w:rsidP="00651CA2">
      <w:pPr>
        <w:pStyle w:val="Default"/>
        <w:jc w:val="both"/>
        <w:rPr>
          <w:rFonts w:ascii="Times New Roman" w:hAnsi="Times New Roman" w:cs="Times New Roman"/>
          <w:color w:val="auto"/>
        </w:rPr>
      </w:pPr>
      <w:r w:rsidRPr="00DF5C4D">
        <w:rPr>
          <w:rFonts w:ascii="Times New Roman" w:hAnsi="Times New Roman" w:cs="Times New Roman"/>
          <w:color w:val="auto"/>
        </w:rPr>
        <w:t xml:space="preserve">Algatab Vabariigi Valitsus </w:t>
      </w:r>
    </w:p>
    <w:p w14:paraId="227F3302" w14:textId="77777777" w:rsidR="00651CA2" w:rsidRPr="00DF5C4D" w:rsidRDefault="00651CA2" w:rsidP="00651CA2">
      <w:pPr>
        <w:pStyle w:val="Default"/>
        <w:jc w:val="both"/>
        <w:rPr>
          <w:rFonts w:ascii="Times New Roman" w:hAnsi="Times New Roman" w:cs="Times New Roman"/>
          <w:color w:val="auto"/>
        </w:rPr>
      </w:pPr>
    </w:p>
    <w:p w14:paraId="04D4A674" w14:textId="41379E57" w:rsidR="00651CA2" w:rsidRPr="00DF5C4D" w:rsidRDefault="00651CA2" w:rsidP="00651CA2">
      <w:pPr>
        <w:jc w:val="both"/>
        <w:rPr>
          <w:lang w:val="et-EE"/>
        </w:rPr>
      </w:pPr>
      <w:r w:rsidRPr="00DF5C4D">
        <w:rPr>
          <w:lang w:val="et-EE"/>
        </w:rPr>
        <w:t>........</w:t>
      </w:r>
      <w:r>
        <w:rPr>
          <w:lang w:val="et-EE"/>
        </w:rPr>
        <w:t xml:space="preserve"> </w:t>
      </w:r>
      <w:r w:rsidRPr="00DF5C4D">
        <w:rPr>
          <w:lang w:val="et-EE"/>
        </w:rPr>
        <w:t>........................... 202</w:t>
      </w:r>
      <w:r>
        <w:rPr>
          <w:lang w:val="et-EE"/>
        </w:rPr>
        <w:t>3</w:t>
      </w:r>
      <w:r w:rsidRPr="00DF5C4D">
        <w:rPr>
          <w:lang w:val="et-EE"/>
        </w:rPr>
        <w:t>. a</w:t>
      </w:r>
    </w:p>
    <w:p w14:paraId="65D44DD7" w14:textId="77777777" w:rsidR="00DF5C4D" w:rsidRPr="00651CA2" w:rsidRDefault="00DF5C4D" w:rsidP="00651CA2"/>
    <w:sectPr w:rsidR="00DF5C4D" w:rsidRPr="00651CA2" w:rsidSect="00B732C1">
      <w:footerReference w:type="even" r:id="rId15"/>
      <w:footerReference w:type="default" r:id="rId16"/>
      <w:pgSz w:w="12240" w:h="15840"/>
      <w:pgMar w:top="907" w:right="907" w:bottom="907" w:left="1701"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erike Koppel JM" w:date="2024-01-23T13:21:00Z" w:initials="MKJ">
    <w:p w14:paraId="6F1BF013" w14:textId="77777777" w:rsidR="00A62EF1" w:rsidRDefault="00CB44C8" w:rsidP="00CC234B">
      <w:pPr>
        <w:pStyle w:val="Kommentaaritekst"/>
      </w:pPr>
      <w:r>
        <w:rPr>
          <w:rStyle w:val="Kommentaariviide"/>
        </w:rPr>
        <w:annotationRef/>
      </w:r>
      <w:r w:rsidR="00A62EF1">
        <w:t>Avastasin juhuslikult § 32 lg 8 kirjavea ("jalakäia")?</w:t>
      </w:r>
    </w:p>
  </w:comment>
  <w:comment w:id="1" w:author="Katariina Kärsten" w:date="2024-02-01T14:31:00Z" w:initials="KK">
    <w:p w14:paraId="58695D22" w14:textId="77777777" w:rsidR="00173BE5" w:rsidRDefault="00173BE5" w:rsidP="00A30119">
      <w:pPr>
        <w:pStyle w:val="Kommentaaritekst"/>
      </w:pPr>
      <w:r>
        <w:rPr>
          <w:rStyle w:val="Kommentaariviide"/>
        </w:rPr>
        <w:annotationRef/>
      </w:r>
      <w:r>
        <w:t xml:space="preserve">Kehtivas automaatse liiklusjärelevalve süsteemi andmekogu põhimääruse § 4 p 1 kasutab pikemat väljendit "järelevalvekaamerast või -kaameratest". Kas see muudatus on teadlik? </w:t>
      </w:r>
    </w:p>
  </w:comment>
  <w:comment w:id="13" w:author="Merike Koppel JM" w:date="2024-01-22T14:03:00Z" w:initials="MKJ">
    <w:p w14:paraId="727FAD9E" w14:textId="27D96247" w:rsidR="008E45D5" w:rsidRDefault="008E45D5" w:rsidP="0062186F">
      <w:pPr>
        <w:pStyle w:val="Kommentaaritekst"/>
      </w:pPr>
      <w:r>
        <w:rPr>
          <w:rStyle w:val="Kommentaariviide"/>
        </w:rPr>
        <w:annotationRef/>
      </w:r>
      <w:r>
        <w:t>lahku</w:t>
      </w:r>
    </w:p>
  </w:comment>
  <w:comment w:id="16" w:author="Merike Koppel JM" w:date="2024-01-24T08:56:00Z" w:initials="MKJ">
    <w:p w14:paraId="000F83C6" w14:textId="77777777" w:rsidR="00607515" w:rsidRDefault="00811C9A" w:rsidP="00FA41A7">
      <w:pPr>
        <w:pStyle w:val="Kommentaaritekst"/>
      </w:pPr>
      <w:r>
        <w:rPr>
          <w:rStyle w:val="Kommentaariviide"/>
        </w:rPr>
        <w:annotationRef/>
      </w:r>
      <w:r w:rsidR="00607515">
        <w:t>Lause algul juba mainiti ettevõtjat ja tema vastavat tegevust. Täiendamist vajaks see koht vast siis, kui tegemist ei ole ettevõtja poolt rendile või üürile antava sõidukiga. Kui seda on ikkagi vaja täpsustada, siis võiks kasutada vormistust "ettevõtja välja renditava või üüritava sõiduki"?</w:t>
      </w:r>
    </w:p>
  </w:comment>
  <w:comment w:id="20" w:author="Merike Koppel JM" w:date="2024-01-22T14:14:00Z" w:initials="MKJ">
    <w:p w14:paraId="78EACE51" w14:textId="2D64836A" w:rsidR="00BD261C" w:rsidRDefault="00BE575F" w:rsidP="00BC6A0E">
      <w:pPr>
        <w:pStyle w:val="Kommentaaritekst"/>
      </w:pPr>
      <w:r>
        <w:rPr>
          <w:rStyle w:val="Kommentaariviide"/>
        </w:rPr>
        <w:annotationRef/>
      </w:r>
      <w:r w:rsidR="00BD261C">
        <w:t>Loetavuse ja eelmise punktiga ühtluse huvides võiks olla kujul "piirama sõiduki kiirust"</w:t>
      </w:r>
    </w:p>
  </w:comment>
  <w:comment w:id="25" w:author="Merike Koppel JM" w:date="2024-01-24T09:10:00Z" w:initials="MKJ">
    <w:p w14:paraId="1D4A8C14" w14:textId="77777777" w:rsidR="00607515" w:rsidRDefault="00901C94" w:rsidP="00496C73">
      <w:pPr>
        <w:pStyle w:val="Kommentaaritekst"/>
      </w:pPr>
      <w:r>
        <w:rPr>
          <w:rStyle w:val="Kommentaariviide"/>
        </w:rPr>
        <w:annotationRef/>
      </w:r>
      <w:r w:rsidR="00607515">
        <w:t xml:space="preserve">See on kaheti mõistetav, kuna </w:t>
      </w:r>
      <w:r w:rsidR="00607515">
        <w:rPr>
          <w:i/>
          <w:iCs/>
        </w:rPr>
        <w:t xml:space="preserve">rentima </w:t>
      </w:r>
      <w:r w:rsidR="00607515">
        <w:t xml:space="preserve">ja </w:t>
      </w:r>
      <w:r w:rsidR="00607515">
        <w:rPr>
          <w:i/>
          <w:iCs/>
        </w:rPr>
        <w:t xml:space="preserve">üürima </w:t>
      </w:r>
      <w:r w:rsidR="00607515">
        <w:t>tähendavad nii rendile ja üürile andma kui ka rendile ja üürile võtma. Kui siin mõlemaid ei mõelda, oleks parem vormistada "ettevõtja välja renditavate või üüritavate".</w:t>
      </w:r>
    </w:p>
  </w:comment>
  <w:comment w:id="26" w:author="Merike Koppel JM" w:date="2024-01-23T10:51:00Z" w:initials="MKJ">
    <w:p w14:paraId="7A2AFAD0" w14:textId="7550235C" w:rsidR="00211A0B" w:rsidRDefault="00211A0B" w:rsidP="00965578">
      <w:pPr>
        <w:pStyle w:val="Kommentaaritekst"/>
      </w:pPr>
      <w:r>
        <w:rPr>
          <w:rStyle w:val="Kommentaariviide"/>
        </w:rPr>
        <w:annotationRef/>
      </w:r>
      <w:r>
        <w:t>Võiks kasutada ka vähem kantseliitlikumat ja kohmakamat sõnastust "Teavitatavate asjaolude"</w:t>
      </w:r>
    </w:p>
  </w:comment>
  <w:comment w:id="27" w:author="Merike Koppel JM" w:date="2024-01-22T14:23:00Z" w:initials="MKJ">
    <w:p w14:paraId="6C09D4E1" w14:textId="7520F1BA" w:rsidR="00654B46" w:rsidRDefault="00654B46" w:rsidP="0014519B">
      <w:pPr>
        <w:pStyle w:val="Kommentaaritekst"/>
      </w:pPr>
      <w:r>
        <w:rPr>
          <w:rStyle w:val="Kommentaariviide"/>
        </w:rPr>
        <w:annotationRef/>
      </w:r>
      <w:r>
        <w:t>Raskesti mõistetav nominaalstiil</w:t>
      </w:r>
    </w:p>
  </w:comment>
  <w:comment w:id="31" w:author="Katariina Kärsten" w:date="2024-02-01T14:36:00Z" w:initials="KK">
    <w:p w14:paraId="06A7DDAE" w14:textId="77777777" w:rsidR="00173BE5" w:rsidRDefault="00173BE5" w:rsidP="00A17192">
      <w:pPr>
        <w:pStyle w:val="Kommentaaritekst"/>
      </w:pPr>
      <w:r>
        <w:rPr>
          <w:rStyle w:val="Kommentaariviide"/>
        </w:rPr>
        <w:annotationRef/>
      </w:r>
      <w:r>
        <w:t xml:space="preserve">Tähenduskordus. Kehtivas LS-s läbivalt "alkoholi piirmäär". </w:t>
      </w:r>
    </w:p>
  </w:comment>
  <w:comment w:id="35" w:author="Merike Koppel JM" w:date="2024-01-23T11:36:00Z" w:initials="MKJ">
    <w:p w14:paraId="22E55E96" w14:textId="77777777" w:rsidR="007B7941" w:rsidRDefault="007B7941" w:rsidP="00AE03E6">
      <w:pPr>
        <w:pStyle w:val="Kommentaaritekst"/>
      </w:pPr>
      <w:r>
        <w:rPr>
          <w:rStyle w:val="Kommentaariviide"/>
        </w:rPr>
        <w:annotationRef/>
      </w:r>
      <w:r>
        <w:t>Punkti 21 eeskujul kokku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1BF013" w15:done="0"/>
  <w15:commentEx w15:paraId="58695D22" w15:done="0"/>
  <w15:commentEx w15:paraId="727FAD9E" w15:done="0"/>
  <w15:commentEx w15:paraId="000F83C6" w15:done="0"/>
  <w15:commentEx w15:paraId="78EACE51" w15:done="0"/>
  <w15:commentEx w15:paraId="1D4A8C14" w15:done="0"/>
  <w15:commentEx w15:paraId="7A2AFAD0" w15:done="0"/>
  <w15:commentEx w15:paraId="6C09D4E1" w15:done="0"/>
  <w15:commentEx w15:paraId="06A7DDAE" w15:done="0"/>
  <w15:commentEx w15:paraId="22E55E9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A3BC7" w16cex:dateUtc="2024-01-23T11:21:00Z"/>
  <w16cex:commentExtensible w16cex:durableId="296629DD" w16cex:dateUtc="2024-02-01T12:31:00Z"/>
  <w16cex:commentExtensible w16cex:durableId="2958F42A" w16cex:dateUtc="2024-01-22T12:03:00Z"/>
  <w16cex:commentExtensible w16cex:durableId="295B4F50" w16cex:dateUtc="2024-01-24T06:56:00Z"/>
  <w16cex:commentExtensible w16cex:durableId="2958F6DB" w16cex:dateUtc="2024-01-22T12:14:00Z"/>
  <w16cex:commentExtensible w16cex:durableId="295B5278" w16cex:dateUtc="2024-01-24T07:10:00Z"/>
  <w16cex:commentExtensible w16cex:durableId="295A18B8" w16cex:dateUtc="2024-01-23T08:51:00Z"/>
  <w16cex:commentExtensible w16cex:durableId="2958F8D3" w16cex:dateUtc="2024-01-22T12:23:00Z"/>
  <w16cex:commentExtensible w16cex:durableId="29662AEE" w16cex:dateUtc="2024-02-01T12:36:00Z"/>
  <w16cex:commentExtensible w16cex:durableId="295A235B" w16cex:dateUtc="2024-01-23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1BF013" w16cid:durableId="295A3BC7"/>
  <w16cid:commentId w16cid:paraId="58695D22" w16cid:durableId="296629DD"/>
  <w16cid:commentId w16cid:paraId="727FAD9E" w16cid:durableId="2958F42A"/>
  <w16cid:commentId w16cid:paraId="000F83C6" w16cid:durableId="295B4F50"/>
  <w16cid:commentId w16cid:paraId="78EACE51" w16cid:durableId="2958F6DB"/>
  <w16cid:commentId w16cid:paraId="1D4A8C14" w16cid:durableId="295B5278"/>
  <w16cid:commentId w16cid:paraId="7A2AFAD0" w16cid:durableId="295A18B8"/>
  <w16cid:commentId w16cid:paraId="6C09D4E1" w16cid:durableId="2958F8D3"/>
  <w16cid:commentId w16cid:paraId="06A7DDAE" w16cid:durableId="29662AEE"/>
  <w16cid:commentId w16cid:paraId="22E55E96" w16cid:durableId="295A23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E1155" w14:textId="77777777" w:rsidR="00183663" w:rsidRDefault="00183663" w:rsidP="00831D71">
      <w:r>
        <w:separator/>
      </w:r>
    </w:p>
  </w:endnote>
  <w:endnote w:type="continuationSeparator" w:id="0">
    <w:p w14:paraId="66E7363A" w14:textId="77777777" w:rsidR="00183663" w:rsidRDefault="00183663" w:rsidP="00831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Lehekljenumber"/>
      </w:rPr>
      <w:id w:val="116343230"/>
      <w:docPartObj>
        <w:docPartGallery w:val="Page Numbers (Bottom of Page)"/>
        <w:docPartUnique/>
      </w:docPartObj>
    </w:sdtPr>
    <w:sdtEndPr>
      <w:rPr>
        <w:rStyle w:val="Lehekljenumber"/>
      </w:rPr>
    </w:sdtEndPr>
    <w:sdtContent>
      <w:p w14:paraId="3845E87C" w14:textId="0092313D" w:rsidR="00C91DE6" w:rsidRDefault="00C91DE6" w:rsidP="00FB230D">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end"/>
        </w:r>
      </w:p>
    </w:sdtContent>
  </w:sdt>
  <w:p w14:paraId="284348A0" w14:textId="77777777" w:rsidR="00C91DE6" w:rsidRDefault="00C91DE6" w:rsidP="00C91DE6">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Lehekljenumber"/>
      </w:rPr>
      <w:id w:val="-1879387517"/>
      <w:docPartObj>
        <w:docPartGallery w:val="Page Numbers (Bottom of Page)"/>
        <w:docPartUnique/>
      </w:docPartObj>
    </w:sdtPr>
    <w:sdtEndPr>
      <w:rPr>
        <w:rStyle w:val="Lehekljenumber"/>
      </w:rPr>
    </w:sdtEndPr>
    <w:sdtContent>
      <w:p w14:paraId="7DF7D69D" w14:textId="67F56373" w:rsidR="00C91DE6" w:rsidRDefault="00C91DE6" w:rsidP="00FB230D">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w:t>
        </w:r>
        <w:r>
          <w:rPr>
            <w:rStyle w:val="Lehekljenumber"/>
          </w:rPr>
          <w:fldChar w:fldCharType="end"/>
        </w:r>
      </w:p>
    </w:sdtContent>
  </w:sdt>
  <w:p w14:paraId="46A6898E" w14:textId="77777777" w:rsidR="00C91DE6" w:rsidRDefault="00C91DE6" w:rsidP="00C91DE6">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144DA" w14:textId="77777777" w:rsidR="00183663" w:rsidRDefault="00183663" w:rsidP="00831D71">
      <w:r>
        <w:separator/>
      </w:r>
    </w:p>
  </w:footnote>
  <w:footnote w:type="continuationSeparator" w:id="0">
    <w:p w14:paraId="16973E35" w14:textId="77777777" w:rsidR="00183663" w:rsidRDefault="00183663" w:rsidP="00831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9320B"/>
    <w:multiLevelType w:val="hybridMultilevel"/>
    <w:tmpl w:val="200002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E6F1D05"/>
    <w:multiLevelType w:val="hybridMultilevel"/>
    <w:tmpl w:val="4926BDAC"/>
    <w:lvl w:ilvl="0" w:tplc="BFC8C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5395806">
    <w:abstractNumId w:val="0"/>
  </w:num>
  <w:num w:numId="2" w16cid:durableId="90414794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rike Koppel JM">
    <w15:presenceInfo w15:providerId="AD" w15:userId="S::Merike.Koppel@just.ee::ade23d37-35f8-403b-be25-ec40ba61735f"/>
  </w15:person>
  <w15:person w15:author="Katariina Kärsten">
    <w15:presenceInfo w15:providerId="AD" w15:userId="S-1-5-21-23267018-1296325175-649218145-57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9D"/>
    <w:rsid w:val="0000349F"/>
    <w:rsid w:val="00006FA2"/>
    <w:rsid w:val="00007749"/>
    <w:rsid w:val="00010C3D"/>
    <w:rsid w:val="00013764"/>
    <w:rsid w:val="00013C86"/>
    <w:rsid w:val="0001514C"/>
    <w:rsid w:val="00016407"/>
    <w:rsid w:val="00021F18"/>
    <w:rsid w:val="00022C8F"/>
    <w:rsid w:val="00023758"/>
    <w:rsid w:val="00024AFD"/>
    <w:rsid w:val="00034C9C"/>
    <w:rsid w:val="00040885"/>
    <w:rsid w:val="000423F3"/>
    <w:rsid w:val="00042CE5"/>
    <w:rsid w:val="00043479"/>
    <w:rsid w:val="00043EA4"/>
    <w:rsid w:val="00045CA3"/>
    <w:rsid w:val="000472F6"/>
    <w:rsid w:val="00047725"/>
    <w:rsid w:val="00047DF6"/>
    <w:rsid w:val="000500FB"/>
    <w:rsid w:val="000546B9"/>
    <w:rsid w:val="000559BD"/>
    <w:rsid w:val="00056A7C"/>
    <w:rsid w:val="0006183F"/>
    <w:rsid w:val="00061A4C"/>
    <w:rsid w:val="000638B9"/>
    <w:rsid w:val="00064266"/>
    <w:rsid w:val="00065A4C"/>
    <w:rsid w:val="0007066E"/>
    <w:rsid w:val="00070C57"/>
    <w:rsid w:val="00075AC9"/>
    <w:rsid w:val="00082129"/>
    <w:rsid w:val="0008429C"/>
    <w:rsid w:val="000866BA"/>
    <w:rsid w:val="00087492"/>
    <w:rsid w:val="0009070F"/>
    <w:rsid w:val="000936D9"/>
    <w:rsid w:val="0009403C"/>
    <w:rsid w:val="000975F8"/>
    <w:rsid w:val="00097D20"/>
    <w:rsid w:val="000A1287"/>
    <w:rsid w:val="000A2112"/>
    <w:rsid w:val="000A6CFF"/>
    <w:rsid w:val="000B2472"/>
    <w:rsid w:val="000B2ABB"/>
    <w:rsid w:val="000B6677"/>
    <w:rsid w:val="000B7339"/>
    <w:rsid w:val="000B77AB"/>
    <w:rsid w:val="000C19D1"/>
    <w:rsid w:val="000C20B0"/>
    <w:rsid w:val="000C55C2"/>
    <w:rsid w:val="000C7308"/>
    <w:rsid w:val="000C7BF9"/>
    <w:rsid w:val="000D666E"/>
    <w:rsid w:val="000D7529"/>
    <w:rsid w:val="000E0F01"/>
    <w:rsid w:val="000E1214"/>
    <w:rsid w:val="000E4555"/>
    <w:rsid w:val="000E5EDD"/>
    <w:rsid w:val="000F332F"/>
    <w:rsid w:val="000F3E68"/>
    <w:rsid w:val="000F44FD"/>
    <w:rsid w:val="00103F76"/>
    <w:rsid w:val="00105AA2"/>
    <w:rsid w:val="00106924"/>
    <w:rsid w:val="00106ADB"/>
    <w:rsid w:val="001074B5"/>
    <w:rsid w:val="00110698"/>
    <w:rsid w:val="001161D4"/>
    <w:rsid w:val="00117130"/>
    <w:rsid w:val="0011789F"/>
    <w:rsid w:val="00120737"/>
    <w:rsid w:val="00120BFA"/>
    <w:rsid w:val="00125CD5"/>
    <w:rsid w:val="001314FA"/>
    <w:rsid w:val="001318C8"/>
    <w:rsid w:val="00133DE6"/>
    <w:rsid w:val="00134DF2"/>
    <w:rsid w:val="00140D0B"/>
    <w:rsid w:val="001418FD"/>
    <w:rsid w:val="00142394"/>
    <w:rsid w:val="0014315A"/>
    <w:rsid w:val="001440E6"/>
    <w:rsid w:val="001440F6"/>
    <w:rsid w:val="00144DBB"/>
    <w:rsid w:val="00146E3F"/>
    <w:rsid w:val="00151A5A"/>
    <w:rsid w:val="00156CD2"/>
    <w:rsid w:val="0015753C"/>
    <w:rsid w:val="0016011C"/>
    <w:rsid w:val="001637BD"/>
    <w:rsid w:val="00166248"/>
    <w:rsid w:val="00170999"/>
    <w:rsid w:val="00171A7A"/>
    <w:rsid w:val="00173BE5"/>
    <w:rsid w:val="0017534C"/>
    <w:rsid w:val="00176AE7"/>
    <w:rsid w:val="001801D3"/>
    <w:rsid w:val="00181520"/>
    <w:rsid w:val="00181879"/>
    <w:rsid w:val="00183663"/>
    <w:rsid w:val="00183676"/>
    <w:rsid w:val="001838C1"/>
    <w:rsid w:val="00185D04"/>
    <w:rsid w:val="00186F26"/>
    <w:rsid w:val="0019013A"/>
    <w:rsid w:val="00194722"/>
    <w:rsid w:val="00194B39"/>
    <w:rsid w:val="00194CAB"/>
    <w:rsid w:val="0019646C"/>
    <w:rsid w:val="001965BB"/>
    <w:rsid w:val="001972C6"/>
    <w:rsid w:val="00197D99"/>
    <w:rsid w:val="001A23C7"/>
    <w:rsid w:val="001A4E0F"/>
    <w:rsid w:val="001A5125"/>
    <w:rsid w:val="001A619B"/>
    <w:rsid w:val="001A7BE3"/>
    <w:rsid w:val="001B39B9"/>
    <w:rsid w:val="001B5B2E"/>
    <w:rsid w:val="001B6870"/>
    <w:rsid w:val="001C02C2"/>
    <w:rsid w:val="001C4DE9"/>
    <w:rsid w:val="001C5E3E"/>
    <w:rsid w:val="001D124C"/>
    <w:rsid w:val="001D2DC5"/>
    <w:rsid w:val="001D35FD"/>
    <w:rsid w:val="001D527F"/>
    <w:rsid w:val="001D66B4"/>
    <w:rsid w:val="001E44D7"/>
    <w:rsid w:val="001E6D60"/>
    <w:rsid w:val="001F068C"/>
    <w:rsid w:val="001F0B3C"/>
    <w:rsid w:val="001F2039"/>
    <w:rsid w:val="001F4596"/>
    <w:rsid w:val="001F5F26"/>
    <w:rsid w:val="0020224C"/>
    <w:rsid w:val="00206B13"/>
    <w:rsid w:val="00207FC2"/>
    <w:rsid w:val="00211A0B"/>
    <w:rsid w:val="00215C07"/>
    <w:rsid w:val="002161A5"/>
    <w:rsid w:val="0022007E"/>
    <w:rsid w:val="002221ED"/>
    <w:rsid w:val="00224FD5"/>
    <w:rsid w:val="00227724"/>
    <w:rsid w:val="00230AC3"/>
    <w:rsid w:val="00237470"/>
    <w:rsid w:val="00242DB6"/>
    <w:rsid w:val="00243821"/>
    <w:rsid w:val="0024502A"/>
    <w:rsid w:val="00245ACE"/>
    <w:rsid w:val="00251366"/>
    <w:rsid w:val="0025226E"/>
    <w:rsid w:val="0025257E"/>
    <w:rsid w:val="00256DDC"/>
    <w:rsid w:val="0026124D"/>
    <w:rsid w:val="00261C9D"/>
    <w:rsid w:val="00264965"/>
    <w:rsid w:val="00267F8A"/>
    <w:rsid w:val="002700A8"/>
    <w:rsid w:val="00272800"/>
    <w:rsid w:val="002746B5"/>
    <w:rsid w:val="00274C7B"/>
    <w:rsid w:val="00275FA0"/>
    <w:rsid w:val="0028234B"/>
    <w:rsid w:val="00287101"/>
    <w:rsid w:val="00291E5E"/>
    <w:rsid w:val="00292D96"/>
    <w:rsid w:val="00293148"/>
    <w:rsid w:val="00293CFB"/>
    <w:rsid w:val="002A1B29"/>
    <w:rsid w:val="002A4EC5"/>
    <w:rsid w:val="002B042F"/>
    <w:rsid w:val="002B26AC"/>
    <w:rsid w:val="002C5AF4"/>
    <w:rsid w:val="002D02F5"/>
    <w:rsid w:val="002D3FB9"/>
    <w:rsid w:val="002E1C5F"/>
    <w:rsid w:val="002E2471"/>
    <w:rsid w:val="002E5501"/>
    <w:rsid w:val="002F100B"/>
    <w:rsid w:val="002F50F7"/>
    <w:rsid w:val="002F7895"/>
    <w:rsid w:val="00303E96"/>
    <w:rsid w:val="0030703C"/>
    <w:rsid w:val="00310703"/>
    <w:rsid w:val="003111A8"/>
    <w:rsid w:val="00312C7D"/>
    <w:rsid w:val="00314F71"/>
    <w:rsid w:val="00316299"/>
    <w:rsid w:val="0032264E"/>
    <w:rsid w:val="003252BE"/>
    <w:rsid w:val="0032647C"/>
    <w:rsid w:val="00327C19"/>
    <w:rsid w:val="003334C9"/>
    <w:rsid w:val="00333596"/>
    <w:rsid w:val="00336D03"/>
    <w:rsid w:val="00341C64"/>
    <w:rsid w:val="00343E37"/>
    <w:rsid w:val="003461E0"/>
    <w:rsid w:val="00346639"/>
    <w:rsid w:val="00347A93"/>
    <w:rsid w:val="00352E73"/>
    <w:rsid w:val="003549CA"/>
    <w:rsid w:val="00362B26"/>
    <w:rsid w:val="00366DC4"/>
    <w:rsid w:val="00371A27"/>
    <w:rsid w:val="00372BD4"/>
    <w:rsid w:val="00373055"/>
    <w:rsid w:val="00377CA3"/>
    <w:rsid w:val="00383B69"/>
    <w:rsid w:val="0038730C"/>
    <w:rsid w:val="00387324"/>
    <w:rsid w:val="00387795"/>
    <w:rsid w:val="00387E98"/>
    <w:rsid w:val="0039084A"/>
    <w:rsid w:val="00394D06"/>
    <w:rsid w:val="00395F32"/>
    <w:rsid w:val="0039602C"/>
    <w:rsid w:val="003960AA"/>
    <w:rsid w:val="003964D9"/>
    <w:rsid w:val="0039679F"/>
    <w:rsid w:val="003A0D89"/>
    <w:rsid w:val="003A0F38"/>
    <w:rsid w:val="003A6DCF"/>
    <w:rsid w:val="003A6E12"/>
    <w:rsid w:val="003B0445"/>
    <w:rsid w:val="003B3330"/>
    <w:rsid w:val="003B4BA2"/>
    <w:rsid w:val="003B6DE3"/>
    <w:rsid w:val="003B7205"/>
    <w:rsid w:val="003B7D85"/>
    <w:rsid w:val="003C33FB"/>
    <w:rsid w:val="003C575D"/>
    <w:rsid w:val="003C6890"/>
    <w:rsid w:val="003C6CE6"/>
    <w:rsid w:val="003C7109"/>
    <w:rsid w:val="003C7336"/>
    <w:rsid w:val="003D0DC0"/>
    <w:rsid w:val="003D7067"/>
    <w:rsid w:val="003E195F"/>
    <w:rsid w:val="003E25ED"/>
    <w:rsid w:val="003E5363"/>
    <w:rsid w:val="003F7E0C"/>
    <w:rsid w:val="003F7E41"/>
    <w:rsid w:val="00410023"/>
    <w:rsid w:val="004100FA"/>
    <w:rsid w:val="0041300A"/>
    <w:rsid w:val="0041357A"/>
    <w:rsid w:val="00413B22"/>
    <w:rsid w:val="00414FC4"/>
    <w:rsid w:val="00415063"/>
    <w:rsid w:val="00422CC4"/>
    <w:rsid w:val="00424843"/>
    <w:rsid w:val="0042781B"/>
    <w:rsid w:val="00430185"/>
    <w:rsid w:val="00430794"/>
    <w:rsid w:val="00435C4C"/>
    <w:rsid w:val="00440FEA"/>
    <w:rsid w:val="004414D0"/>
    <w:rsid w:val="004469D4"/>
    <w:rsid w:val="00451328"/>
    <w:rsid w:val="00451E03"/>
    <w:rsid w:val="00452379"/>
    <w:rsid w:val="00460535"/>
    <w:rsid w:val="00460B18"/>
    <w:rsid w:val="00463DCD"/>
    <w:rsid w:val="00464203"/>
    <w:rsid w:val="004643E3"/>
    <w:rsid w:val="004648E2"/>
    <w:rsid w:val="00471063"/>
    <w:rsid w:val="0047484E"/>
    <w:rsid w:val="0047762D"/>
    <w:rsid w:val="00484097"/>
    <w:rsid w:val="004920FA"/>
    <w:rsid w:val="00494B52"/>
    <w:rsid w:val="00495ED2"/>
    <w:rsid w:val="004A0B47"/>
    <w:rsid w:val="004A0D22"/>
    <w:rsid w:val="004A2F3F"/>
    <w:rsid w:val="004A36A0"/>
    <w:rsid w:val="004B3939"/>
    <w:rsid w:val="004B6342"/>
    <w:rsid w:val="004B63D4"/>
    <w:rsid w:val="004C2937"/>
    <w:rsid w:val="004C40CA"/>
    <w:rsid w:val="004C45DA"/>
    <w:rsid w:val="004C6378"/>
    <w:rsid w:val="004D0DC8"/>
    <w:rsid w:val="004D2286"/>
    <w:rsid w:val="004D4220"/>
    <w:rsid w:val="004D52E6"/>
    <w:rsid w:val="004D673F"/>
    <w:rsid w:val="004D7139"/>
    <w:rsid w:val="004E4321"/>
    <w:rsid w:val="004F55D8"/>
    <w:rsid w:val="004F6DBF"/>
    <w:rsid w:val="00506B0D"/>
    <w:rsid w:val="005101D0"/>
    <w:rsid w:val="005126D5"/>
    <w:rsid w:val="005130D2"/>
    <w:rsid w:val="00516D52"/>
    <w:rsid w:val="00517BD9"/>
    <w:rsid w:val="005204D3"/>
    <w:rsid w:val="005227FB"/>
    <w:rsid w:val="00522C44"/>
    <w:rsid w:val="005233C1"/>
    <w:rsid w:val="005247E3"/>
    <w:rsid w:val="00527245"/>
    <w:rsid w:val="00527EDB"/>
    <w:rsid w:val="00532EC3"/>
    <w:rsid w:val="00536CCC"/>
    <w:rsid w:val="005413BA"/>
    <w:rsid w:val="0054160A"/>
    <w:rsid w:val="00543B24"/>
    <w:rsid w:val="00545F06"/>
    <w:rsid w:val="005474B6"/>
    <w:rsid w:val="00550862"/>
    <w:rsid w:val="00550883"/>
    <w:rsid w:val="005519FD"/>
    <w:rsid w:val="005555CC"/>
    <w:rsid w:val="00563212"/>
    <w:rsid w:val="00571082"/>
    <w:rsid w:val="0057156E"/>
    <w:rsid w:val="0057161A"/>
    <w:rsid w:val="005717E4"/>
    <w:rsid w:val="00572001"/>
    <w:rsid w:val="00572D61"/>
    <w:rsid w:val="00575049"/>
    <w:rsid w:val="00580E00"/>
    <w:rsid w:val="00582DF5"/>
    <w:rsid w:val="00583B8A"/>
    <w:rsid w:val="00587EF1"/>
    <w:rsid w:val="0059723D"/>
    <w:rsid w:val="005A6402"/>
    <w:rsid w:val="005A70AC"/>
    <w:rsid w:val="005A7EAB"/>
    <w:rsid w:val="005B08F7"/>
    <w:rsid w:val="005B1F9D"/>
    <w:rsid w:val="005B3C30"/>
    <w:rsid w:val="005B4381"/>
    <w:rsid w:val="005B5683"/>
    <w:rsid w:val="005B7AC5"/>
    <w:rsid w:val="005C39A4"/>
    <w:rsid w:val="005C4A8C"/>
    <w:rsid w:val="005C7CA3"/>
    <w:rsid w:val="005D09D0"/>
    <w:rsid w:val="005D119B"/>
    <w:rsid w:val="005D5347"/>
    <w:rsid w:val="005D5E7A"/>
    <w:rsid w:val="005E3DD8"/>
    <w:rsid w:val="005E5329"/>
    <w:rsid w:val="005F100F"/>
    <w:rsid w:val="005F309F"/>
    <w:rsid w:val="005F4DE1"/>
    <w:rsid w:val="005F4F6F"/>
    <w:rsid w:val="005F6589"/>
    <w:rsid w:val="005F6B5F"/>
    <w:rsid w:val="00600005"/>
    <w:rsid w:val="006024DB"/>
    <w:rsid w:val="00603C4A"/>
    <w:rsid w:val="00603E76"/>
    <w:rsid w:val="00607515"/>
    <w:rsid w:val="00607F2F"/>
    <w:rsid w:val="00613148"/>
    <w:rsid w:val="00614AA9"/>
    <w:rsid w:val="00614C9C"/>
    <w:rsid w:val="006156AC"/>
    <w:rsid w:val="006160FE"/>
    <w:rsid w:val="00620293"/>
    <w:rsid w:val="00620544"/>
    <w:rsid w:val="0062094C"/>
    <w:rsid w:val="00626E95"/>
    <w:rsid w:val="00633C78"/>
    <w:rsid w:val="00637795"/>
    <w:rsid w:val="00643168"/>
    <w:rsid w:val="00645A0D"/>
    <w:rsid w:val="00651CA2"/>
    <w:rsid w:val="00654B46"/>
    <w:rsid w:val="00655C3E"/>
    <w:rsid w:val="00656186"/>
    <w:rsid w:val="006562FA"/>
    <w:rsid w:val="006574F3"/>
    <w:rsid w:val="0066052A"/>
    <w:rsid w:val="0067167C"/>
    <w:rsid w:val="00671D17"/>
    <w:rsid w:val="00672715"/>
    <w:rsid w:val="00673F62"/>
    <w:rsid w:val="00680DD3"/>
    <w:rsid w:val="006833BE"/>
    <w:rsid w:val="00685800"/>
    <w:rsid w:val="00686E60"/>
    <w:rsid w:val="006902B1"/>
    <w:rsid w:val="00690C5A"/>
    <w:rsid w:val="006925F5"/>
    <w:rsid w:val="006954DF"/>
    <w:rsid w:val="00697170"/>
    <w:rsid w:val="0069734A"/>
    <w:rsid w:val="00697386"/>
    <w:rsid w:val="006979BF"/>
    <w:rsid w:val="006A08E5"/>
    <w:rsid w:val="006A5323"/>
    <w:rsid w:val="006B1000"/>
    <w:rsid w:val="006B695D"/>
    <w:rsid w:val="006C2BB1"/>
    <w:rsid w:val="006C31AC"/>
    <w:rsid w:val="006C5AB4"/>
    <w:rsid w:val="006C61BD"/>
    <w:rsid w:val="006C7D8E"/>
    <w:rsid w:val="006D0610"/>
    <w:rsid w:val="006D2702"/>
    <w:rsid w:val="006D43F3"/>
    <w:rsid w:val="006D446E"/>
    <w:rsid w:val="006E0A4C"/>
    <w:rsid w:val="006E18B3"/>
    <w:rsid w:val="006E364D"/>
    <w:rsid w:val="006E3B19"/>
    <w:rsid w:val="006E3C0A"/>
    <w:rsid w:val="006E6316"/>
    <w:rsid w:val="006E6634"/>
    <w:rsid w:val="006F407A"/>
    <w:rsid w:val="00700C59"/>
    <w:rsid w:val="007012B2"/>
    <w:rsid w:val="00712AC5"/>
    <w:rsid w:val="00716096"/>
    <w:rsid w:val="00721154"/>
    <w:rsid w:val="007237BB"/>
    <w:rsid w:val="0072381D"/>
    <w:rsid w:val="00723D66"/>
    <w:rsid w:val="007256FC"/>
    <w:rsid w:val="00732711"/>
    <w:rsid w:val="0073411F"/>
    <w:rsid w:val="0073535F"/>
    <w:rsid w:val="007357AD"/>
    <w:rsid w:val="00744942"/>
    <w:rsid w:val="0074663E"/>
    <w:rsid w:val="007469E8"/>
    <w:rsid w:val="00746E40"/>
    <w:rsid w:val="00747C06"/>
    <w:rsid w:val="007511E9"/>
    <w:rsid w:val="00752A0B"/>
    <w:rsid w:val="00754949"/>
    <w:rsid w:val="00756787"/>
    <w:rsid w:val="0076045B"/>
    <w:rsid w:val="00761650"/>
    <w:rsid w:val="007642A9"/>
    <w:rsid w:val="00764417"/>
    <w:rsid w:val="00766D8C"/>
    <w:rsid w:val="00771CDA"/>
    <w:rsid w:val="00774F3B"/>
    <w:rsid w:val="00776EAF"/>
    <w:rsid w:val="00777870"/>
    <w:rsid w:val="0078090F"/>
    <w:rsid w:val="00780AA5"/>
    <w:rsid w:val="00780D5C"/>
    <w:rsid w:val="0078202F"/>
    <w:rsid w:val="00782AF1"/>
    <w:rsid w:val="00784731"/>
    <w:rsid w:val="00787D3F"/>
    <w:rsid w:val="007A6F79"/>
    <w:rsid w:val="007B0283"/>
    <w:rsid w:val="007B240F"/>
    <w:rsid w:val="007B3809"/>
    <w:rsid w:val="007B4287"/>
    <w:rsid w:val="007B553E"/>
    <w:rsid w:val="007B60DD"/>
    <w:rsid w:val="007B6D4E"/>
    <w:rsid w:val="007B7941"/>
    <w:rsid w:val="007C035E"/>
    <w:rsid w:val="007C1211"/>
    <w:rsid w:val="007C2054"/>
    <w:rsid w:val="007C2634"/>
    <w:rsid w:val="007C5F55"/>
    <w:rsid w:val="007C790B"/>
    <w:rsid w:val="007D118F"/>
    <w:rsid w:val="007D4AAC"/>
    <w:rsid w:val="007E0716"/>
    <w:rsid w:val="007E0CBD"/>
    <w:rsid w:val="007E20D2"/>
    <w:rsid w:val="007E28B5"/>
    <w:rsid w:val="007E3B19"/>
    <w:rsid w:val="007E4378"/>
    <w:rsid w:val="007E6452"/>
    <w:rsid w:val="007E6837"/>
    <w:rsid w:val="007E7CBF"/>
    <w:rsid w:val="007E7F67"/>
    <w:rsid w:val="008019CD"/>
    <w:rsid w:val="00803B41"/>
    <w:rsid w:val="00811882"/>
    <w:rsid w:val="00811C9A"/>
    <w:rsid w:val="00812E24"/>
    <w:rsid w:val="00814094"/>
    <w:rsid w:val="008147E0"/>
    <w:rsid w:val="00814F2B"/>
    <w:rsid w:val="00815842"/>
    <w:rsid w:val="00815FBC"/>
    <w:rsid w:val="008169F2"/>
    <w:rsid w:val="0082184E"/>
    <w:rsid w:val="00823F07"/>
    <w:rsid w:val="008305B9"/>
    <w:rsid w:val="0083130A"/>
    <w:rsid w:val="00831B91"/>
    <w:rsid w:val="00831D71"/>
    <w:rsid w:val="00836096"/>
    <w:rsid w:val="00841F16"/>
    <w:rsid w:val="00843B3A"/>
    <w:rsid w:val="00843BB5"/>
    <w:rsid w:val="008447E6"/>
    <w:rsid w:val="00844C0C"/>
    <w:rsid w:val="00845257"/>
    <w:rsid w:val="00845779"/>
    <w:rsid w:val="00845F0E"/>
    <w:rsid w:val="00851223"/>
    <w:rsid w:val="00861166"/>
    <w:rsid w:val="0086182A"/>
    <w:rsid w:val="008619D2"/>
    <w:rsid w:val="0086287E"/>
    <w:rsid w:val="00866420"/>
    <w:rsid w:val="00867A4A"/>
    <w:rsid w:val="0087010A"/>
    <w:rsid w:val="008720E5"/>
    <w:rsid w:val="008725DE"/>
    <w:rsid w:val="00873DD7"/>
    <w:rsid w:val="00874D96"/>
    <w:rsid w:val="00877409"/>
    <w:rsid w:val="00880899"/>
    <w:rsid w:val="00884A17"/>
    <w:rsid w:val="008858BF"/>
    <w:rsid w:val="00886A3C"/>
    <w:rsid w:val="00890E7A"/>
    <w:rsid w:val="008921A9"/>
    <w:rsid w:val="008943E7"/>
    <w:rsid w:val="008955F0"/>
    <w:rsid w:val="008978B8"/>
    <w:rsid w:val="008A11F1"/>
    <w:rsid w:val="008B0793"/>
    <w:rsid w:val="008B1ACE"/>
    <w:rsid w:val="008B1E4E"/>
    <w:rsid w:val="008B3163"/>
    <w:rsid w:val="008B5643"/>
    <w:rsid w:val="008B7EA2"/>
    <w:rsid w:val="008C04D5"/>
    <w:rsid w:val="008C1B99"/>
    <w:rsid w:val="008C390A"/>
    <w:rsid w:val="008C4A7C"/>
    <w:rsid w:val="008C6BDE"/>
    <w:rsid w:val="008D09EE"/>
    <w:rsid w:val="008D0CF0"/>
    <w:rsid w:val="008D128C"/>
    <w:rsid w:val="008D1C62"/>
    <w:rsid w:val="008D52A2"/>
    <w:rsid w:val="008D6D23"/>
    <w:rsid w:val="008D792E"/>
    <w:rsid w:val="008E224A"/>
    <w:rsid w:val="008E43E4"/>
    <w:rsid w:val="008E45D5"/>
    <w:rsid w:val="008E5D3C"/>
    <w:rsid w:val="008E7042"/>
    <w:rsid w:val="008F0AAA"/>
    <w:rsid w:val="008F2EDA"/>
    <w:rsid w:val="008F5110"/>
    <w:rsid w:val="00901C94"/>
    <w:rsid w:val="00902D63"/>
    <w:rsid w:val="00906CD8"/>
    <w:rsid w:val="0091172D"/>
    <w:rsid w:val="00912F4C"/>
    <w:rsid w:val="00915186"/>
    <w:rsid w:val="009176FA"/>
    <w:rsid w:val="0092093A"/>
    <w:rsid w:val="0092322C"/>
    <w:rsid w:val="00926DEC"/>
    <w:rsid w:val="00930642"/>
    <w:rsid w:val="00933908"/>
    <w:rsid w:val="009349D4"/>
    <w:rsid w:val="009438BA"/>
    <w:rsid w:val="00943A2C"/>
    <w:rsid w:val="00946834"/>
    <w:rsid w:val="00947939"/>
    <w:rsid w:val="0095058E"/>
    <w:rsid w:val="00951676"/>
    <w:rsid w:val="00955A4B"/>
    <w:rsid w:val="00960350"/>
    <w:rsid w:val="0096099A"/>
    <w:rsid w:val="00961C25"/>
    <w:rsid w:val="009631C1"/>
    <w:rsid w:val="00964227"/>
    <w:rsid w:val="009655F2"/>
    <w:rsid w:val="009665BF"/>
    <w:rsid w:val="00970010"/>
    <w:rsid w:val="0097071C"/>
    <w:rsid w:val="00970EBE"/>
    <w:rsid w:val="0097273E"/>
    <w:rsid w:val="00976C61"/>
    <w:rsid w:val="00982A18"/>
    <w:rsid w:val="0099106F"/>
    <w:rsid w:val="009974DE"/>
    <w:rsid w:val="009A07AD"/>
    <w:rsid w:val="009A0ABF"/>
    <w:rsid w:val="009A1C86"/>
    <w:rsid w:val="009A2980"/>
    <w:rsid w:val="009B0D10"/>
    <w:rsid w:val="009B2C1B"/>
    <w:rsid w:val="009B489E"/>
    <w:rsid w:val="009C6E76"/>
    <w:rsid w:val="009C7D6A"/>
    <w:rsid w:val="009D135B"/>
    <w:rsid w:val="009D1835"/>
    <w:rsid w:val="009D242A"/>
    <w:rsid w:val="009D2807"/>
    <w:rsid w:val="009D38C7"/>
    <w:rsid w:val="009D529D"/>
    <w:rsid w:val="009D52F8"/>
    <w:rsid w:val="009D5A08"/>
    <w:rsid w:val="009E0086"/>
    <w:rsid w:val="009E47F9"/>
    <w:rsid w:val="009F19BF"/>
    <w:rsid w:val="009F2024"/>
    <w:rsid w:val="009F21C6"/>
    <w:rsid w:val="009F2B63"/>
    <w:rsid w:val="009F2CF6"/>
    <w:rsid w:val="009F3B4F"/>
    <w:rsid w:val="009F4B3B"/>
    <w:rsid w:val="009F574B"/>
    <w:rsid w:val="009F59F0"/>
    <w:rsid w:val="00A00C7A"/>
    <w:rsid w:val="00A038E7"/>
    <w:rsid w:val="00A05207"/>
    <w:rsid w:val="00A05E6C"/>
    <w:rsid w:val="00A138C5"/>
    <w:rsid w:val="00A14142"/>
    <w:rsid w:val="00A23491"/>
    <w:rsid w:val="00A23D77"/>
    <w:rsid w:val="00A269AD"/>
    <w:rsid w:val="00A2733D"/>
    <w:rsid w:val="00A31E2A"/>
    <w:rsid w:val="00A31EE7"/>
    <w:rsid w:val="00A351A9"/>
    <w:rsid w:val="00A35670"/>
    <w:rsid w:val="00A36A61"/>
    <w:rsid w:val="00A36AF6"/>
    <w:rsid w:val="00A41871"/>
    <w:rsid w:val="00A42F10"/>
    <w:rsid w:val="00A43016"/>
    <w:rsid w:val="00A445E7"/>
    <w:rsid w:val="00A452CD"/>
    <w:rsid w:val="00A53E70"/>
    <w:rsid w:val="00A54041"/>
    <w:rsid w:val="00A54BBE"/>
    <w:rsid w:val="00A5765B"/>
    <w:rsid w:val="00A62EF1"/>
    <w:rsid w:val="00A656D7"/>
    <w:rsid w:val="00A660F3"/>
    <w:rsid w:val="00A66883"/>
    <w:rsid w:val="00A72268"/>
    <w:rsid w:val="00A72327"/>
    <w:rsid w:val="00A77541"/>
    <w:rsid w:val="00A803A6"/>
    <w:rsid w:val="00A80901"/>
    <w:rsid w:val="00A80EB9"/>
    <w:rsid w:val="00A81EFA"/>
    <w:rsid w:val="00A8214C"/>
    <w:rsid w:val="00A86D43"/>
    <w:rsid w:val="00A90FD4"/>
    <w:rsid w:val="00A91B54"/>
    <w:rsid w:val="00A926A6"/>
    <w:rsid w:val="00A96A33"/>
    <w:rsid w:val="00AA2C7A"/>
    <w:rsid w:val="00AA2E03"/>
    <w:rsid w:val="00AA560F"/>
    <w:rsid w:val="00AA5FA9"/>
    <w:rsid w:val="00AB374C"/>
    <w:rsid w:val="00AB63B6"/>
    <w:rsid w:val="00AC3DAB"/>
    <w:rsid w:val="00AC3EB4"/>
    <w:rsid w:val="00AC51DB"/>
    <w:rsid w:val="00AC685D"/>
    <w:rsid w:val="00AD1250"/>
    <w:rsid w:val="00AD16A2"/>
    <w:rsid w:val="00AD23B3"/>
    <w:rsid w:val="00AD7A34"/>
    <w:rsid w:val="00AE0AF6"/>
    <w:rsid w:val="00AE11DC"/>
    <w:rsid w:val="00AF1249"/>
    <w:rsid w:val="00AF28BC"/>
    <w:rsid w:val="00AF7352"/>
    <w:rsid w:val="00B0012E"/>
    <w:rsid w:val="00B03C8D"/>
    <w:rsid w:val="00B03D59"/>
    <w:rsid w:val="00B05CD9"/>
    <w:rsid w:val="00B05EA7"/>
    <w:rsid w:val="00B13768"/>
    <w:rsid w:val="00B1533F"/>
    <w:rsid w:val="00B16656"/>
    <w:rsid w:val="00B20C75"/>
    <w:rsid w:val="00B220AE"/>
    <w:rsid w:val="00B2348D"/>
    <w:rsid w:val="00B25AC1"/>
    <w:rsid w:val="00B31E89"/>
    <w:rsid w:val="00B336C6"/>
    <w:rsid w:val="00B339FB"/>
    <w:rsid w:val="00B43DEF"/>
    <w:rsid w:val="00B4482C"/>
    <w:rsid w:val="00B5132B"/>
    <w:rsid w:val="00B52D1A"/>
    <w:rsid w:val="00B56BC3"/>
    <w:rsid w:val="00B6163A"/>
    <w:rsid w:val="00B6261B"/>
    <w:rsid w:val="00B638DF"/>
    <w:rsid w:val="00B6393E"/>
    <w:rsid w:val="00B6495B"/>
    <w:rsid w:val="00B653C4"/>
    <w:rsid w:val="00B66094"/>
    <w:rsid w:val="00B661F1"/>
    <w:rsid w:val="00B669B0"/>
    <w:rsid w:val="00B732C1"/>
    <w:rsid w:val="00B8605F"/>
    <w:rsid w:val="00B93DBD"/>
    <w:rsid w:val="00BA023B"/>
    <w:rsid w:val="00BA4294"/>
    <w:rsid w:val="00BA5606"/>
    <w:rsid w:val="00BA6D55"/>
    <w:rsid w:val="00BA706A"/>
    <w:rsid w:val="00BA7608"/>
    <w:rsid w:val="00BB7F2B"/>
    <w:rsid w:val="00BC4ED3"/>
    <w:rsid w:val="00BC68A1"/>
    <w:rsid w:val="00BC7C72"/>
    <w:rsid w:val="00BD261C"/>
    <w:rsid w:val="00BD2706"/>
    <w:rsid w:val="00BD447B"/>
    <w:rsid w:val="00BD46AC"/>
    <w:rsid w:val="00BE2D4A"/>
    <w:rsid w:val="00BE32BD"/>
    <w:rsid w:val="00BE458A"/>
    <w:rsid w:val="00BE575F"/>
    <w:rsid w:val="00BF102F"/>
    <w:rsid w:val="00BF300C"/>
    <w:rsid w:val="00BF5952"/>
    <w:rsid w:val="00BF5E0A"/>
    <w:rsid w:val="00BF7F37"/>
    <w:rsid w:val="00C016EE"/>
    <w:rsid w:val="00C01C4D"/>
    <w:rsid w:val="00C10E47"/>
    <w:rsid w:val="00C128CC"/>
    <w:rsid w:val="00C136FF"/>
    <w:rsid w:val="00C205E1"/>
    <w:rsid w:val="00C21040"/>
    <w:rsid w:val="00C21C88"/>
    <w:rsid w:val="00C2622B"/>
    <w:rsid w:val="00C43114"/>
    <w:rsid w:val="00C460DB"/>
    <w:rsid w:val="00C47282"/>
    <w:rsid w:val="00C506AA"/>
    <w:rsid w:val="00C54532"/>
    <w:rsid w:val="00C547FC"/>
    <w:rsid w:val="00C60595"/>
    <w:rsid w:val="00C637DE"/>
    <w:rsid w:val="00C65B5E"/>
    <w:rsid w:val="00C66A2B"/>
    <w:rsid w:val="00C66CBB"/>
    <w:rsid w:val="00C701D3"/>
    <w:rsid w:val="00C75020"/>
    <w:rsid w:val="00C7505E"/>
    <w:rsid w:val="00C76398"/>
    <w:rsid w:val="00C82220"/>
    <w:rsid w:val="00C85F97"/>
    <w:rsid w:val="00C86593"/>
    <w:rsid w:val="00C905DF"/>
    <w:rsid w:val="00C90862"/>
    <w:rsid w:val="00C91DE6"/>
    <w:rsid w:val="00C91F4A"/>
    <w:rsid w:val="00C94C8E"/>
    <w:rsid w:val="00CA2786"/>
    <w:rsid w:val="00CA327E"/>
    <w:rsid w:val="00CB44C8"/>
    <w:rsid w:val="00CB580B"/>
    <w:rsid w:val="00CC11F3"/>
    <w:rsid w:val="00CC38EC"/>
    <w:rsid w:val="00CC4A74"/>
    <w:rsid w:val="00CC505A"/>
    <w:rsid w:val="00CC721B"/>
    <w:rsid w:val="00CD4BBE"/>
    <w:rsid w:val="00CD4EBD"/>
    <w:rsid w:val="00CD6773"/>
    <w:rsid w:val="00CD6A40"/>
    <w:rsid w:val="00CE0CEE"/>
    <w:rsid w:val="00CE15DD"/>
    <w:rsid w:val="00CE1AE6"/>
    <w:rsid w:val="00CE1FF3"/>
    <w:rsid w:val="00CE6514"/>
    <w:rsid w:val="00CF0A43"/>
    <w:rsid w:val="00CF30C8"/>
    <w:rsid w:val="00CF6523"/>
    <w:rsid w:val="00D01CAA"/>
    <w:rsid w:val="00D01E0F"/>
    <w:rsid w:val="00D02703"/>
    <w:rsid w:val="00D02B04"/>
    <w:rsid w:val="00D05D24"/>
    <w:rsid w:val="00D10064"/>
    <w:rsid w:val="00D1065B"/>
    <w:rsid w:val="00D10DAD"/>
    <w:rsid w:val="00D14D9F"/>
    <w:rsid w:val="00D1750F"/>
    <w:rsid w:val="00D21B5C"/>
    <w:rsid w:val="00D2243D"/>
    <w:rsid w:val="00D25762"/>
    <w:rsid w:val="00D269B6"/>
    <w:rsid w:val="00D278F7"/>
    <w:rsid w:val="00D3164F"/>
    <w:rsid w:val="00D31658"/>
    <w:rsid w:val="00D31A75"/>
    <w:rsid w:val="00D33DDD"/>
    <w:rsid w:val="00D33E37"/>
    <w:rsid w:val="00D416F1"/>
    <w:rsid w:val="00D457CF"/>
    <w:rsid w:val="00D47801"/>
    <w:rsid w:val="00D519B7"/>
    <w:rsid w:val="00D54F5F"/>
    <w:rsid w:val="00D60A07"/>
    <w:rsid w:val="00D637D1"/>
    <w:rsid w:val="00D63FEF"/>
    <w:rsid w:val="00D76F0C"/>
    <w:rsid w:val="00D77474"/>
    <w:rsid w:val="00D808CC"/>
    <w:rsid w:val="00D80E21"/>
    <w:rsid w:val="00D81670"/>
    <w:rsid w:val="00D83816"/>
    <w:rsid w:val="00D86294"/>
    <w:rsid w:val="00D91362"/>
    <w:rsid w:val="00D93873"/>
    <w:rsid w:val="00D95477"/>
    <w:rsid w:val="00D95894"/>
    <w:rsid w:val="00D959B1"/>
    <w:rsid w:val="00DA138E"/>
    <w:rsid w:val="00DA2BDA"/>
    <w:rsid w:val="00DA35DD"/>
    <w:rsid w:val="00DB5E99"/>
    <w:rsid w:val="00DB6985"/>
    <w:rsid w:val="00DB6F20"/>
    <w:rsid w:val="00DB6F41"/>
    <w:rsid w:val="00DB7D32"/>
    <w:rsid w:val="00DC15A2"/>
    <w:rsid w:val="00DC3E2D"/>
    <w:rsid w:val="00DC49F4"/>
    <w:rsid w:val="00DC7625"/>
    <w:rsid w:val="00DC7D0E"/>
    <w:rsid w:val="00DC7E76"/>
    <w:rsid w:val="00DD1981"/>
    <w:rsid w:val="00DD4268"/>
    <w:rsid w:val="00DD69CF"/>
    <w:rsid w:val="00DE535D"/>
    <w:rsid w:val="00DE5653"/>
    <w:rsid w:val="00DF07AA"/>
    <w:rsid w:val="00DF1EF9"/>
    <w:rsid w:val="00DF502D"/>
    <w:rsid w:val="00DF5C4D"/>
    <w:rsid w:val="00E00ABB"/>
    <w:rsid w:val="00E00CB9"/>
    <w:rsid w:val="00E03088"/>
    <w:rsid w:val="00E049DB"/>
    <w:rsid w:val="00E07CF7"/>
    <w:rsid w:val="00E132DA"/>
    <w:rsid w:val="00E13DD0"/>
    <w:rsid w:val="00E14CED"/>
    <w:rsid w:val="00E1643A"/>
    <w:rsid w:val="00E167F9"/>
    <w:rsid w:val="00E17FB1"/>
    <w:rsid w:val="00E224C7"/>
    <w:rsid w:val="00E23C7E"/>
    <w:rsid w:val="00E24833"/>
    <w:rsid w:val="00E3018B"/>
    <w:rsid w:val="00E31828"/>
    <w:rsid w:val="00E3183D"/>
    <w:rsid w:val="00E34B6C"/>
    <w:rsid w:val="00E34C62"/>
    <w:rsid w:val="00E429B8"/>
    <w:rsid w:val="00E42E8A"/>
    <w:rsid w:val="00E4305A"/>
    <w:rsid w:val="00E439F1"/>
    <w:rsid w:val="00E43AC9"/>
    <w:rsid w:val="00E50C5B"/>
    <w:rsid w:val="00E526B0"/>
    <w:rsid w:val="00E52BCB"/>
    <w:rsid w:val="00E55DDB"/>
    <w:rsid w:val="00E567A2"/>
    <w:rsid w:val="00E57DA6"/>
    <w:rsid w:val="00E60C01"/>
    <w:rsid w:val="00E6177A"/>
    <w:rsid w:val="00E623A8"/>
    <w:rsid w:val="00E62648"/>
    <w:rsid w:val="00E62F46"/>
    <w:rsid w:val="00E62FAB"/>
    <w:rsid w:val="00E64A65"/>
    <w:rsid w:val="00E6579A"/>
    <w:rsid w:val="00E671FC"/>
    <w:rsid w:val="00E71348"/>
    <w:rsid w:val="00E71A52"/>
    <w:rsid w:val="00E74136"/>
    <w:rsid w:val="00E8018D"/>
    <w:rsid w:val="00E820CC"/>
    <w:rsid w:val="00E82AF3"/>
    <w:rsid w:val="00E83AA9"/>
    <w:rsid w:val="00E87082"/>
    <w:rsid w:val="00E8739C"/>
    <w:rsid w:val="00E873EF"/>
    <w:rsid w:val="00E87A5C"/>
    <w:rsid w:val="00E929D4"/>
    <w:rsid w:val="00E93CE3"/>
    <w:rsid w:val="00E94BAB"/>
    <w:rsid w:val="00EA7CD7"/>
    <w:rsid w:val="00EB0E99"/>
    <w:rsid w:val="00EC092B"/>
    <w:rsid w:val="00EC1C38"/>
    <w:rsid w:val="00EC1E51"/>
    <w:rsid w:val="00EC41F5"/>
    <w:rsid w:val="00EC55A8"/>
    <w:rsid w:val="00EC671D"/>
    <w:rsid w:val="00EC7465"/>
    <w:rsid w:val="00ED547D"/>
    <w:rsid w:val="00ED7B61"/>
    <w:rsid w:val="00EE035D"/>
    <w:rsid w:val="00EE2366"/>
    <w:rsid w:val="00EE2FE0"/>
    <w:rsid w:val="00EE75EF"/>
    <w:rsid w:val="00EE781D"/>
    <w:rsid w:val="00EE7A52"/>
    <w:rsid w:val="00EE7F58"/>
    <w:rsid w:val="00EF0027"/>
    <w:rsid w:val="00EF2D9D"/>
    <w:rsid w:val="00EF4484"/>
    <w:rsid w:val="00EF45B4"/>
    <w:rsid w:val="00F03B6A"/>
    <w:rsid w:val="00F060E5"/>
    <w:rsid w:val="00F06C08"/>
    <w:rsid w:val="00F10F2D"/>
    <w:rsid w:val="00F14151"/>
    <w:rsid w:val="00F232E1"/>
    <w:rsid w:val="00F30282"/>
    <w:rsid w:val="00F32213"/>
    <w:rsid w:val="00F3344E"/>
    <w:rsid w:val="00F33E67"/>
    <w:rsid w:val="00F34FE4"/>
    <w:rsid w:val="00F35F88"/>
    <w:rsid w:val="00F40A39"/>
    <w:rsid w:val="00F456F5"/>
    <w:rsid w:val="00F47D8C"/>
    <w:rsid w:val="00F502E7"/>
    <w:rsid w:val="00F5135F"/>
    <w:rsid w:val="00F52CB1"/>
    <w:rsid w:val="00F52FE7"/>
    <w:rsid w:val="00F53770"/>
    <w:rsid w:val="00F54A0E"/>
    <w:rsid w:val="00F63444"/>
    <w:rsid w:val="00F66D34"/>
    <w:rsid w:val="00F734CB"/>
    <w:rsid w:val="00F73CD9"/>
    <w:rsid w:val="00F75543"/>
    <w:rsid w:val="00F7698D"/>
    <w:rsid w:val="00F80A04"/>
    <w:rsid w:val="00F815C7"/>
    <w:rsid w:val="00F847A2"/>
    <w:rsid w:val="00F87305"/>
    <w:rsid w:val="00F909C2"/>
    <w:rsid w:val="00F91FF8"/>
    <w:rsid w:val="00F93780"/>
    <w:rsid w:val="00F94E0B"/>
    <w:rsid w:val="00F9750D"/>
    <w:rsid w:val="00FA189A"/>
    <w:rsid w:val="00FA7171"/>
    <w:rsid w:val="00FA723C"/>
    <w:rsid w:val="00FB238C"/>
    <w:rsid w:val="00FB41BA"/>
    <w:rsid w:val="00FB729C"/>
    <w:rsid w:val="00FC0144"/>
    <w:rsid w:val="00FC2A00"/>
    <w:rsid w:val="00FC4058"/>
    <w:rsid w:val="00FD2DD3"/>
    <w:rsid w:val="00FD4781"/>
    <w:rsid w:val="00FD47AD"/>
    <w:rsid w:val="00FD4EB4"/>
    <w:rsid w:val="00FE1690"/>
    <w:rsid w:val="00FE5446"/>
    <w:rsid w:val="00FE6AB0"/>
    <w:rsid w:val="00FE7895"/>
    <w:rsid w:val="00FF1127"/>
    <w:rsid w:val="00FF21B2"/>
    <w:rsid w:val="00FF2ED2"/>
    <w:rsid w:val="00FF3121"/>
    <w:rsid w:val="00FF4091"/>
    <w:rsid w:val="00FF4D6C"/>
    <w:rsid w:val="00FF75A8"/>
    <w:rsid w:val="012BA684"/>
    <w:rsid w:val="0C13FB3F"/>
    <w:rsid w:val="0D44E8D3"/>
    <w:rsid w:val="101120E9"/>
    <w:rsid w:val="168ADEAE"/>
    <w:rsid w:val="181965AF"/>
    <w:rsid w:val="1BDB965F"/>
    <w:rsid w:val="1D7766C0"/>
    <w:rsid w:val="1E74A9D5"/>
    <w:rsid w:val="27543F0C"/>
    <w:rsid w:val="27DC8979"/>
    <w:rsid w:val="2B12A67E"/>
    <w:rsid w:val="4578746B"/>
    <w:rsid w:val="498285CF"/>
    <w:rsid w:val="4FD2E812"/>
    <w:rsid w:val="57AB4591"/>
    <w:rsid w:val="5BE644F3"/>
    <w:rsid w:val="6C4D8AF1"/>
    <w:rsid w:val="6EF47060"/>
    <w:rsid w:val="6F3BF705"/>
    <w:rsid w:val="72E71FCF"/>
    <w:rsid w:val="7C4F6E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C4B0D"/>
  <w15:chartTrackingRefBased/>
  <w15:docId w15:val="{23C1519F-1214-BA4E-ADF8-75D09784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6287E"/>
    <w:rPr>
      <w:rFonts w:ascii="Times New Roman" w:eastAsia="Times New Roman" w:hAnsi="Times New Roman" w:cs="Times New Roman"/>
    </w:rPr>
  </w:style>
  <w:style w:type="paragraph" w:styleId="Pealkiri2">
    <w:name w:val="heading 2"/>
    <w:basedOn w:val="Normaallaad"/>
    <w:link w:val="Pealkiri2Mrk"/>
    <w:uiPriority w:val="9"/>
    <w:qFormat/>
    <w:rsid w:val="00DF5C4D"/>
    <w:pPr>
      <w:spacing w:before="100" w:beforeAutospacing="1" w:after="100" w:afterAutospacing="1"/>
      <w:outlineLvl w:val="1"/>
    </w:pPr>
    <w:rPr>
      <w:b/>
      <w:bCs/>
      <w:sz w:val="36"/>
      <w:szCs w:val="36"/>
    </w:rPr>
  </w:style>
  <w:style w:type="paragraph" w:styleId="Pealkiri3">
    <w:name w:val="heading 3"/>
    <w:basedOn w:val="Normaallaad"/>
    <w:link w:val="Pealkiri3Mrk"/>
    <w:uiPriority w:val="9"/>
    <w:qFormat/>
    <w:rsid w:val="00DF5C4D"/>
    <w:pPr>
      <w:spacing w:before="100" w:beforeAutospacing="1" w:after="100" w:afterAutospacing="1"/>
      <w:outlineLvl w:val="2"/>
    </w:pPr>
    <w:rPr>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B5132B"/>
    <w:rPr>
      <w:sz w:val="18"/>
      <w:szCs w:val="18"/>
    </w:rPr>
  </w:style>
  <w:style w:type="character" w:customStyle="1" w:styleId="JutumullitekstMrk">
    <w:name w:val="Jutumullitekst Märk"/>
    <w:basedOn w:val="Liguvaikefont"/>
    <w:link w:val="Jutumullitekst"/>
    <w:uiPriority w:val="99"/>
    <w:semiHidden/>
    <w:rsid w:val="00B5132B"/>
    <w:rPr>
      <w:rFonts w:ascii="Times New Roman" w:hAnsi="Times New Roman" w:cs="Times New Roman"/>
      <w:noProof/>
      <w:sz w:val="18"/>
      <w:szCs w:val="18"/>
      <w:lang w:val="et-EE"/>
    </w:rPr>
  </w:style>
  <w:style w:type="character" w:styleId="Kommentaariviide">
    <w:name w:val="annotation reference"/>
    <w:uiPriority w:val="99"/>
    <w:semiHidden/>
    <w:unhideWhenUsed/>
    <w:rsid w:val="00B5132B"/>
    <w:rPr>
      <w:sz w:val="16"/>
      <w:szCs w:val="16"/>
    </w:rPr>
  </w:style>
  <w:style w:type="paragraph" w:styleId="Kommentaaritekst">
    <w:name w:val="annotation text"/>
    <w:basedOn w:val="Normaallaad"/>
    <w:link w:val="KommentaaritekstMrk"/>
    <w:uiPriority w:val="99"/>
    <w:unhideWhenUsed/>
    <w:rsid w:val="00B5132B"/>
    <w:pPr>
      <w:spacing w:after="200" w:line="276" w:lineRule="auto"/>
    </w:pPr>
    <w:rPr>
      <w:rFonts w:eastAsia="Calibri"/>
      <w:sz w:val="20"/>
      <w:szCs w:val="20"/>
    </w:rPr>
  </w:style>
  <w:style w:type="character" w:customStyle="1" w:styleId="KommentaaritekstMrk">
    <w:name w:val="Kommentaari tekst Märk"/>
    <w:basedOn w:val="Liguvaikefont"/>
    <w:link w:val="Kommentaaritekst"/>
    <w:uiPriority w:val="99"/>
    <w:rsid w:val="00B5132B"/>
    <w:rPr>
      <w:rFonts w:ascii="Times New Roman" w:eastAsia="Calibri" w:hAnsi="Times New Roman" w:cs="Times New Roman"/>
      <w:sz w:val="20"/>
      <w:szCs w:val="20"/>
      <w:lang w:val="et-EE"/>
    </w:rPr>
  </w:style>
  <w:style w:type="paragraph" w:styleId="Normaallaadveeb">
    <w:name w:val="Normal (Web)"/>
    <w:basedOn w:val="Normaallaad"/>
    <w:uiPriority w:val="99"/>
    <w:unhideWhenUsed/>
    <w:rsid w:val="00575049"/>
    <w:pPr>
      <w:spacing w:before="240" w:after="100" w:afterAutospacing="1"/>
    </w:pPr>
    <w:rPr>
      <w:lang w:eastAsia="et-EE"/>
    </w:rPr>
  </w:style>
  <w:style w:type="paragraph" w:styleId="Kommentaariteema">
    <w:name w:val="annotation subject"/>
    <w:basedOn w:val="Kommentaaritekst"/>
    <w:next w:val="Kommentaaritekst"/>
    <w:link w:val="KommentaariteemaMrk"/>
    <w:uiPriority w:val="99"/>
    <w:semiHidden/>
    <w:unhideWhenUsed/>
    <w:rsid w:val="00700C59"/>
    <w:pPr>
      <w:spacing w:after="0" w:line="240" w:lineRule="auto"/>
    </w:pPr>
    <w:rPr>
      <w:rFonts w:eastAsia="Times New Roman"/>
      <w:b/>
      <w:bCs/>
    </w:rPr>
  </w:style>
  <w:style w:type="character" w:customStyle="1" w:styleId="KommentaariteemaMrk">
    <w:name w:val="Kommentaari teema Märk"/>
    <w:basedOn w:val="KommentaaritekstMrk"/>
    <w:link w:val="Kommentaariteema"/>
    <w:uiPriority w:val="99"/>
    <w:semiHidden/>
    <w:rsid w:val="00700C59"/>
    <w:rPr>
      <w:rFonts w:ascii="Times New Roman" w:eastAsia="Times New Roman" w:hAnsi="Times New Roman" w:cs="Times New Roman"/>
      <w:b/>
      <w:bCs/>
      <w:sz w:val="20"/>
      <w:szCs w:val="20"/>
      <w:lang w:val="et-EE"/>
    </w:rPr>
  </w:style>
  <w:style w:type="paragraph" w:styleId="Loendilik">
    <w:name w:val="List Paragraph"/>
    <w:basedOn w:val="Normaallaad"/>
    <w:link w:val="LoendilikMrk"/>
    <w:uiPriority w:val="34"/>
    <w:qFormat/>
    <w:rsid w:val="00877409"/>
    <w:pPr>
      <w:ind w:left="720"/>
      <w:contextualSpacing/>
    </w:pPr>
  </w:style>
  <w:style w:type="paragraph" w:customStyle="1" w:styleId="Default">
    <w:name w:val="Default"/>
    <w:rsid w:val="00620293"/>
    <w:pPr>
      <w:autoSpaceDE w:val="0"/>
      <w:autoSpaceDN w:val="0"/>
      <w:adjustRightInd w:val="0"/>
    </w:pPr>
    <w:rPr>
      <w:rFonts w:ascii="Arial" w:eastAsia="Times New Roman" w:hAnsi="Arial" w:cs="Arial"/>
      <w:color w:val="000000"/>
      <w:lang w:val="et-EE"/>
    </w:rPr>
  </w:style>
  <w:style w:type="character" w:customStyle="1" w:styleId="LoendilikMrk">
    <w:name w:val="Loendi lõik Märk"/>
    <w:basedOn w:val="Liguvaikefont"/>
    <w:link w:val="Loendilik"/>
    <w:uiPriority w:val="34"/>
    <w:locked/>
    <w:rsid w:val="000F332F"/>
    <w:rPr>
      <w:rFonts w:ascii="Times New Roman" w:eastAsia="Times New Roman" w:hAnsi="Times New Roman" w:cs="Times New Roman"/>
      <w:lang w:val="et-EE"/>
    </w:rPr>
  </w:style>
  <w:style w:type="paragraph" w:styleId="Redaktsioon">
    <w:name w:val="Revision"/>
    <w:hidden/>
    <w:uiPriority w:val="99"/>
    <w:semiHidden/>
    <w:rsid w:val="005F309F"/>
    <w:rPr>
      <w:rFonts w:ascii="Times New Roman" w:eastAsia="Times New Roman" w:hAnsi="Times New Roman" w:cs="Times New Roman"/>
      <w:lang w:val="et-EE"/>
    </w:rPr>
  </w:style>
  <w:style w:type="character" w:customStyle="1" w:styleId="Pealkiri2Mrk">
    <w:name w:val="Pealkiri 2 Märk"/>
    <w:basedOn w:val="Liguvaikefont"/>
    <w:link w:val="Pealkiri2"/>
    <w:uiPriority w:val="9"/>
    <w:rsid w:val="00DF5C4D"/>
    <w:rPr>
      <w:rFonts w:ascii="Times New Roman" w:eastAsia="Times New Roman" w:hAnsi="Times New Roman" w:cs="Times New Roman"/>
      <w:b/>
      <w:bCs/>
      <w:sz w:val="36"/>
      <w:szCs w:val="36"/>
    </w:rPr>
  </w:style>
  <w:style w:type="character" w:customStyle="1" w:styleId="Pealkiri3Mrk">
    <w:name w:val="Pealkiri 3 Märk"/>
    <w:basedOn w:val="Liguvaikefont"/>
    <w:link w:val="Pealkiri3"/>
    <w:uiPriority w:val="9"/>
    <w:rsid w:val="00DF5C4D"/>
    <w:rPr>
      <w:rFonts w:ascii="Times New Roman" w:eastAsia="Times New Roman" w:hAnsi="Times New Roman" w:cs="Times New Roman"/>
      <w:b/>
      <w:bCs/>
      <w:sz w:val="27"/>
      <w:szCs w:val="27"/>
    </w:rPr>
  </w:style>
  <w:style w:type="character" w:customStyle="1" w:styleId="mm">
    <w:name w:val="mm"/>
    <w:basedOn w:val="Liguvaikefont"/>
    <w:rsid w:val="00DF5C4D"/>
  </w:style>
  <w:style w:type="character" w:styleId="Hperlink">
    <w:name w:val="Hyperlink"/>
    <w:basedOn w:val="Liguvaikefont"/>
    <w:uiPriority w:val="99"/>
    <w:semiHidden/>
    <w:unhideWhenUsed/>
    <w:rsid w:val="00DF5C4D"/>
    <w:rPr>
      <w:color w:val="0000FF"/>
      <w:u w:val="single"/>
    </w:rPr>
  </w:style>
  <w:style w:type="paragraph" w:customStyle="1" w:styleId="paragraph">
    <w:name w:val="paragraph"/>
    <w:basedOn w:val="Normaallaad"/>
    <w:rsid w:val="00DF5C4D"/>
    <w:pPr>
      <w:spacing w:before="100" w:beforeAutospacing="1" w:after="100" w:afterAutospacing="1"/>
    </w:pPr>
  </w:style>
  <w:style w:type="character" w:styleId="Tugev">
    <w:name w:val="Strong"/>
    <w:basedOn w:val="Liguvaikefont"/>
    <w:uiPriority w:val="22"/>
    <w:qFormat/>
    <w:rsid w:val="00DF5C4D"/>
    <w:rPr>
      <w:b/>
      <w:bCs/>
    </w:rPr>
  </w:style>
  <w:style w:type="paragraph" w:styleId="Pis">
    <w:name w:val="header"/>
    <w:basedOn w:val="Normaallaad"/>
    <w:link w:val="PisMrk"/>
    <w:uiPriority w:val="99"/>
    <w:unhideWhenUsed/>
    <w:rsid w:val="00831D71"/>
    <w:pPr>
      <w:tabs>
        <w:tab w:val="center" w:pos="4680"/>
        <w:tab w:val="right" w:pos="9360"/>
      </w:tabs>
    </w:pPr>
  </w:style>
  <w:style w:type="character" w:customStyle="1" w:styleId="PisMrk">
    <w:name w:val="Päis Märk"/>
    <w:basedOn w:val="Liguvaikefont"/>
    <w:link w:val="Pis"/>
    <w:uiPriority w:val="99"/>
    <w:rsid w:val="00831D71"/>
    <w:rPr>
      <w:rFonts w:ascii="Times New Roman" w:eastAsia="Times New Roman" w:hAnsi="Times New Roman" w:cs="Times New Roman"/>
    </w:rPr>
  </w:style>
  <w:style w:type="paragraph" w:styleId="Jalus">
    <w:name w:val="footer"/>
    <w:basedOn w:val="Normaallaad"/>
    <w:link w:val="JalusMrk"/>
    <w:uiPriority w:val="99"/>
    <w:unhideWhenUsed/>
    <w:rsid w:val="00831D71"/>
    <w:pPr>
      <w:tabs>
        <w:tab w:val="center" w:pos="4680"/>
        <w:tab w:val="right" w:pos="9360"/>
      </w:tabs>
    </w:pPr>
  </w:style>
  <w:style w:type="character" w:customStyle="1" w:styleId="JalusMrk">
    <w:name w:val="Jalus Märk"/>
    <w:basedOn w:val="Liguvaikefont"/>
    <w:link w:val="Jalus"/>
    <w:uiPriority w:val="99"/>
    <w:rsid w:val="00831D71"/>
    <w:rPr>
      <w:rFonts w:ascii="Times New Roman" w:eastAsia="Times New Roman" w:hAnsi="Times New Roman" w:cs="Times New Roman"/>
    </w:rPr>
  </w:style>
  <w:style w:type="character" w:styleId="Lehekljenumber">
    <w:name w:val="page number"/>
    <w:basedOn w:val="Liguvaikefont"/>
    <w:uiPriority w:val="99"/>
    <w:semiHidden/>
    <w:unhideWhenUsed/>
    <w:rsid w:val="00C91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038">
      <w:bodyDiv w:val="1"/>
      <w:marLeft w:val="0"/>
      <w:marRight w:val="0"/>
      <w:marTop w:val="0"/>
      <w:marBottom w:val="0"/>
      <w:divBdr>
        <w:top w:val="none" w:sz="0" w:space="0" w:color="auto"/>
        <w:left w:val="none" w:sz="0" w:space="0" w:color="auto"/>
        <w:bottom w:val="none" w:sz="0" w:space="0" w:color="auto"/>
        <w:right w:val="none" w:sz="0" w:space="0" w:color="auto"/>
      </w:divBdr>
    </w:div>
    <w:div w:id="22362075">
      <w:bodyDiv w:val="1"/>
      <w:marLeft w:val="0"/>
      <w:marRight w:val="0"/>
      <w:marTop w:val="0"/>
      <w:marBottom w:val="0"/>
      <w:divBdr>
        <w:top w:val="none" w:sz="0" w:space="0" w:color="auto"/>
        <w:left w:val="none" w:sz="0" w:space="0" w:color="auto"/>
        <w:bottom w:val="none" w:sz="0" w:space="0" w:color="auto"/>
        <w:right w:val="none" w:sz="0" w:space="0" w:color="auto"/>
      </w:divBdr>
    </w:div>
    <w:div w:id="294139292">
      <w:bodyDiv w:val="1"/>
      <w:marLeft w:val="0"/>
      <w:marRight w:val="0"/>
      <w:marTop w:val="0"/>
      <w:marBottom w:val="0"/>
      <w:divBdr>
        <w:top w:val="none" w:sz="0" w:space="0" w:color="auto"/>
        <w:left w:val="none" w:sz="0" w:space="0" w:color="auto"/>
        <w:bottom w:val="none" w:sz="0" w:space="0" w:color="auto"/>
        <w:right w:val="none" w:sz="0" w:space="0" w:color="auto"/>
      </w:divBdr>
    </w:div>
    <w:div w:id="502401818">
      <w:bodyDiv w:val="1"/>
      <w:marLeft w:val="0"/>
      <w:marRight w:val="0"/>
      <w:marTop w:val="0"/>
      <w:marBottom w:val="0"/>
      <w:divBdr>
        <w:top w:val="none" w:sz="0" w:space="0" w:color="auto"/>
        <w:left w:val="none" w:sz="0" w:space="0" w:color="auto"/>
        <w:bottom w:val="none" w:sz="0" w:space="0" w:color="auto"/>
        <w:right w:val="none" w:sz="0" w:space="0" w:color="auto"/>
      </w:divBdr>
    </w:div>
    <w:div w:id="613901869">
      <w:bodyDiv w:val="1"/>
      <w:marLeft w:val="0"/>
      <w:marRight w:val="0"/>
      <w:marTop w:val="0"/>
      <w:marBottom w:val="0"/>
      <w:divBdr>
        <w:top w:val="none" w:sz="0" w:space="0" w:color="auto"/>
        <w:left w:val="none" w:sz="0" w:space="0" w:color="auto"/>
        <w:bottom w:val="none" w:sz="0" w:space="0" w:color="auto"/>
        <w:right w:val="none" w:sz="0" w:space="0" w:color="auto"/>
      </w:divBdr>
    </w:div>
    <w:div w:id="900751838">
      <w:bodyDiv w:val="1"/>
      <w:marLeft w:val="0"/>
      <w:marRight w:val="0"/>
      <w:marTop w:val="0"/>
      <w:marBottom w:val="0"/>
      <w:divBdr>
        <w:top w:val="none" w:sz="0" w:space="0" w:color="auto"/>
        <w:left w:val="none" w:sz="0" w:space="0" w:color="auto"/>
        <w:bottom w:val="none" w:sz="0" w:space="0" w:color="auto"/>
        <w:right w:val="none" w:sz="0" w:space="0" w:color="auto"/>
      </w:divBdr>
    </w:div>
    <w:div w:id="1094134653">
      <w:bodyDiv w:val="1"/>
      <w:marLeft w:val="0"/>
      <w:marRight w:val="0"/>
      <w:marTop w:val="0"/>
      <w:marBottom w:val="0"/>
      <w:divBdr>
        <w:top w:val="none" w:sz="0" w:space="0" w:color="auto"/>
        <w:left w:val="none" w:sz="0" w:space="0" w:color="auto"/>
        <w:bottom w:val="none" w:sz="0" w:space="0" w:color="auto"/>
        <w:right w:val="none" w:sz="0" w:space="0" w:color="auto"/>
      </w:divBdr>
    </w:div>
    <w:div w:id="1112825794">
      <w:bodyDiv w:val="1"/>
      <w:marLeft w:val="0"/>
      <w:marRight w:val="0"/>
      <w:marTop w:val="0"/>
      <w:marBottom w:val="0"/>
      <w:divBdr>
        <w:top w:val="none" w:sz="0" w:space="0" w:color="auto"/>
        <w:left w:val="none" w:sz="0" w:space="0" w:color="auto"/>
        <w:bottom w:val="none" w:sz="0" w:space="0" w:color="auto"/>
        <w:right w:val="none" w:sz="0" w:space="0" w:color="auto"/>
      </w:divBdr>
    </w:div>
    <w:div w:id="1282760357">
      <w:bodyDiv w:val="1"/>
      <w:marLeft w:val="0"/>
      <w:marRight w:val="0"/>
      <w:marTop w:val="0"/>
      <w:marBottom w:val="0"/>
      <w:divBdr>
        <w:top w:val="none" w:sz="0" w:space="0" w:color="auto"/>
        <w:left w:val="none" w:sz="0" w:space="0" w:color="auto"/>
        <w:bottom w:val="none" w:sz="0" w:space="0" w:color="auto"/>
        <w:right w:val="none" w:sz="0" w:space="0" w:color="auto"/>
      </w:divBdr>
    </w:div>
    <w:div w:id="1658725392">
      <w:bodyDiv w:val="1"/>
      <w:marLeft w:val="0"/>
      <w:marRight w:val="0"/>
      <w:marTop w:val="0"/>
      <w:marBottom w:val="0"/>
      <w:divBdr>
        <w:top w:val="none" w:sz="0" w:space="0" w:color="auto"/>
        <w:left w:val="none" w:sz="0" w:space="0" w:color="auto"/>
        <w:bottom w:val="none" w:sz="0" w:space="0" w:color="auto"/>
        <w:right w:val="none" w:sz="0" w:space="0" w:color="auto"/>
      </w:divBdr>
    </w:div>
    <w:div w:id="197644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CE32E7C7CCC4ABE5DB7FCC000F56C" ma:contentTypeVersion="15" ma:contentTypeDescription="Create a new document." ma:contentTypeScope="" ma:versionID="43479cb7d37b63c1caec5f4361ddd13d">
  <xsd:schema xmlns:xsd="http://www.w3.org/2001/XMLSchema" xmlns:xs="http://www.w3.org/2001/XMLSchema" xmlns:p="http://schemas.microsoft.com/office/2006/metadata/properties" xmlns:ns2="acf91dd6-d6ec-43c1-be80-c7831dfea758" xmlns:ns3="96adf4a6-c86b-46fc-9913-352a2afb78fa" xmlns:ns4="00ad7483-47b0-434e-9f6c-b128bbe2d6bf" targetNamespace="http://schemas.microsoft.com/office/2006/metadata/properties" ma:root="true" ma:fieldsID="aea4737f0ba7eb8e352b72b75ca849c1" ns2:_="" ns3:_="" ns4:_="">
    <xsd:import namespace="acf91dd6-d6ec-43c1-be80-c7831dfea758"/>
    <xsd:import namespace="96adf4a6-c86b-46fc-9913-352a2afb78fa"/>
    <xsd:import namespace="00ad7483-47b0-434e-9f6c-b128bbe2d6b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91dd6-d6ec-43c1-be80-c7831dfea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adf4a6-c86b-46fc-9913-352a2afb78f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f91dd6-d6ec-43c1-be80-c7831dfea758">
      <Terms xmlns="http://schemas.microsoft.com/office/infopath/2007/PartnerControls"/>
    </lcf76f155ced4ddcb4097134ff3c332f>
    <TaxCatchAll xmlns="00ad7483-47b0-434e-9f6c-b128bbe2d6bf" xsi:nil="true"/>
    <SharedWithUsers xmlns="96adf4a6-c86b-46fc-9913-352a2afb78fa">
      <UserInfo>
        <DisplayName>Raul Rom</DisplayName>
        <AccountId>324</AccountId>
        <AccountType/>
      </UserInfo>
      <UserInfo>
        <DisplayName>Alo Kirsimäe</DisplayName>
        <AccountId>226</AccountId>
        <AccountType/>
      </UserInfo>
      <UserInfo>
        <DisplayName>Villu Vane</DisplayName>
        <AccountId>241</AccountId>
        <AccountType/>
      </UserInfo>
      <UserInfo>
        <DisplayName>Reedik Poopuu</DisplayName>
        <AccountId>83</AccountId>
        <AccountType/>
      </UserInfo>
      <UserInfo>
        <DisplayName>Darja Lukašenko-Tšistotin</DisplayName>
        <AccountId>227</AccountId>
        <AccountType/>
      </UserInfo>
      <UserInfo>
        <DisplayName>Marika Luik</DisplayName>
        <AccountId>250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A03D90-6EFC-40BF-9CF2-A53FA2400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91dd6-d6ec-43c1-be80-c7831dfea758"/>
    <ds:schemaRef ds:uri="96adf4a6-c86b-46fc-9913-352a2afb78fa"/>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C3C55-93BA-AB44-A425-C093978291B3}">
  <ds:schemaRefs>
    <ds:schemaRef ds:uri="http://schemas.openxmlformats.org/officeDocument/2006/bibliography"/>
  </ds:schemaRefs>
</ds:datastoreItem>
</file>

<file path=customXml/itemProps3.xml><?xml version="1.0" encoding="utf-8"?>
<ds:datastoreItem xmlns:ds="http://schemas.openxmlformats.org/officeDocument/2006/customXml" ds:itemID="{475A1B44-9C47-4F39-85F8-83CC797792CC}">
  <ds:schemaRefs>
    <ds:schemaRef ds:uri="http://schemas.microsoft.com/office/2006/metadata/properties"/>
    <ds:schemaRef ds:uri="http://schemas.microsoft.com/office/infopath/2007/PartnerControls"/>
    <ds:schemaRef ds:uri="acf91dd6-d6ec-43c1-be80-c7831dfea758"/>
    <ds:schemaRef ds:uri="00ad7483-47b0-434e-9f6c-b128bbe2d6bf"/>
    <ds:schemaRef ds:uri="96adf4a6-c86b-46fc-9913-352a2afb78fa"/>
  </ds:schemaRefs>
</ds:datastoreItem>
</file>

<file path=customXml/itemProps4.xml><?xml version="1.0" encoding="utf-8"?>
<ds:datastoreItem xmlns:ds="http://schemas.openxmlformats.org/officeDocument/2006/customXml" ds:itemID="{B2D8851A-21AA-48C7-B4A0-52AA209DD0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5</Pages>
  <Words>1694</Words>
  <Characters>9827</Characters>
  <Application>Microsoft Office Word</Application>
  <DocSecurity>0</DocSecurity>
  <Lines>81</Lines>
  <Paragraphs>22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EN LS ja PPVS muutmine 17.11.2023.docx</vt:lpstr>
      <vt:lpstr/>
    </vt:vector>
  </TitlesOfParts>
  <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LS ja PPVS muutmine 17.11.2023.docx</dc:title>
  <dc:subject/>
  <dc:creator>Hindrek Allvee</dc:creator>
  <dc:description/>
  <cp:lastModifiedBy>Katariina Kärsten</cp:lastModifiedBy>
  <cp:revision>91</cp:revision>
  <dcterms:created xsi:type="dcterms:W3CDTF">2023-08-03T10:31:00Z</dcterms:created>
  <dcterms:modified xsi:type="dcterms:W3CDTF">2024-02-01T12:42:00Z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0x0101005E4CE32E7C7CCC4ABE5DB7FCC000F56C</vt:lpwstr>
  </property>
  <property fmtid="{D5CDD505-2E9C-101B-9397-08002B2CF9AE}" pid="3" name="MediaServiceImageTags">
    <vt:lpwstr/>
  </property>
</Properties>
</file>